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C5696" w14:textId="77777777" w:rsidR="00E972E4" w:rsidRPr="0050546E" w:rsidRDefault="00E972E4" w:rsidP="00E972E4">
      <w:pPr>
        <w:pStyle w:val="a3"/>
        <w:spacing w:line="240" w:lineRule="auto"/>
        <w:jc w:val="center"/>
        <w:rPr>
          <w:rFonts w:ascii="GHEA Grapalat" w:hAnsi="GHEA Grapalat"/>
          <w:i w:val="0"/>
          <w:lang w:val="af-ZA"/>
        </w:rPr>
      </w:pPr>
      <w:r w:rsidRPr="0050546E">
        <w:rPr>
          <w:rFonts w:ascii="GHEA Grapalat" w:hAnsi="GHEA Grapalat"/>
          <w:i w:val="0"/>
          <w:lang w:val="af-ZA"/>
        </w:rPr>
        <w:t>ՀԱՅՏԱՐԱՐՈՒԹՅՈՒՆ</w:t>
      </w:r>
    </w:p>
    <w:p w14:paraId="1F82B819" w14:textId="77777777" w:rsidR="00E972E4" w:rsidRPr="0050546E" w:rsidRDefault="00E972E4" w:rsidP="00E972E4">
      <w:pPr>
        <w:pStyle w:val="a3"/>
        <w:spacing w:line="240" w:lineRule="auto"/>
        <w:jc w:val="center"/>
        <w:rPr>
          <w:rFonts w:ascii="GHEA Grapalat" w:hAnsi="GHEA Grapalat"/>
          <w:i w:val="0"/>
          <w:lang w:val="af-ZA"/>
        </w:rPr>
      </w:pPr>
      <w:r w:rsidRPr="0050546E">
        <w:rPr>
          <w:rFonts w:ascii="GHEA Grapalat" w:hAnsi="GHEA Grapalat"/>
          <w:i w:val="0"/>
          <w:lang w:val="af-ZA"/>
        </w:rPr>
        <w:t>ԳՆԱՆՇՄԱՆ ՀԱՐՑՄԱՆ ՄԱՍԻՆ</w:t>
      </w:r>
    </w:p>
    <w:p w14:paraId="74DD575E" w14:textId="77777777" w:rsidR="00E972E4" w:rsidRPr="00712340" w:rsidRDefault="00E972E4" w:rsidP="00E972E4">
      <w:pPr>
        <w:pStyle w:val="a3"/>
        <w:spacing w:line="240" w:lineRule="auto"/>
        <w:jc w:val="center"/>
        <w:rPr>
          <w:rFonts w:ascii="GHEA Grapalat" w:hAnsi="GHEA Grapalat"/>
          <w:i w:val="0"/>
          <w:lang w:val="af-ZA"/>
        </w:rPr>
      </w:pPr>
    </w:p>
    <w:p w14:paraId="6A6DAB81" w14:textId="77777777" w:rsidR="00E972E4" w:rsidRPr="00F77527" w:rsidRDefault="00E972E4" w:rsidP="00E972E4">
      <w:pPr>
        <w:pStyle w:val="a3"/>
        <w:spacing w:line="240" w:lineRule="auto"/>
        <w:jc w:val="center"/>
        <w:rPr>
          <w:rFonts w:ascii="GHEA Grapalat" w:hAnsi="GHEA Grapalat"/>
          <w:i w:val="0"/>
          <w:lang w:val="af-ZA"/>
        </w:rPr>
      </w:pPr>
      <w:r w:rsidRPr="0050546E">
        <w:rPr>
          <w:rFonts w:ascii="GHEA Grapalat" w:hAnsi="GHEA Grapalat"/>
          <w:i w:val="0"/>
          <w:lang w:val="af-ZA"/>
        </w:rPr>
        <w:t xml:space="preserve">Հայտարարության սույն </w:t>
      </w:r>
      <w:r w:rsidRPr="00F77527">
        <w:rPr>
          <w:rFonts w:ascii="GHEA Grapalat" w:hAnsi="GHEA Grapalat"/>
          <w:i w:val="0"/>
          <w:lang w:val="af-ZA"/>
        </w:rPr>
        <w:t>տեքստը հաստատված է գնահատող հանձնաժողովի</w:t>
      </w:r>
    </w:p>
    <w:p w14:paraId="0C596588" w14:textId="41C6EE6E" w:rsidR="00E972E4" w:rsidRPr="0050546E" w:rsidRDefault="00E972E4" w:rsidP="00E972E4">
      <w:pPr>
        <w:pStyle w:val="a3"/>
        <w:spacing w:line="240" w:lineRule="auto"/>
        <w:jc w:val="center"/>
        <w:rPr>
          <w:rFonts w:ascii="GHEA Grapalat" w:hAnsi="GHEA Grapalat"/>
          <w:i w:val="0"/>
          <w:lang w:val="af-ZA"/>
        </w:rPr>
      </w:pPr>
      <w:r w:rsidRPr="00F77527">
        <w:rPr>
          <w:rFonts w:ascii="GHEA Grapalat" w:hAnsi="GHEA Grapalat"/>
          <w:i w:val="0"/>
          <w:lang w:val="af-ZA"/>
        </w:rPr>
        <w:t>20</w:t>
      </w:r>
      <w:r w:rsidRPr="00F77527">
        <w:rPr>
          <w:rFonts w:ascii="GHEA Grapalat" w:hAnsi="GHEA Grapalat"/>
          <w:i w:val="0"/>
          <w:lang w:val="hy-AM"/>
        </w:rPr>
        <w:t>2</w:t>
      </w:r>
      <w:r w:rsidRPr="00616F93">
        <w:rPr>
          <w:rFonts w:ascii="GHEA Grapalat" w:hAnsi="GHEA Grapalat"/>
          <w:i w:val="0"/>
          <w:lang w:val="af-ZA"/>
        </w:rPr>
        <w:t>3</w:t>
      </w:r>
      <w:r w:rsidRPr="00F77527">
        <w:rPr>
          <w:rFonts w:ascii="GHEA Grapalat" w:hAnsi="GHEA Grapalat"/>
          <w:i w:val="0"/>
          <w:lang w:val="hy-AM"/>
        </w:rPr>
        <w:t xml:space="preserve"> </w:t>
      </w:r>
      <w:r w:rsidRPr="00F77527">
        <w:rPr>
          <w:rFonts w:ascii="GHEA Grapalat" w:hAnsi="GHEA Grapalat"/>
          <w:i w:val="0"/>
          <w:lang w:val="af-ZA"/>
        </w:rPr>
        <w:t>թվականի «</w:t>
      </w:r>
      <w:r w:rsidR="004F2935">
        <w:rPr>
          <w:rFonts w:ascii="GHEA Grapalat" w:hAnsi="GHEA Grapalat"/>
          <w:i w:val="0"/>
          <w:lang w:val="hy-AM"/>
        </w:rPr>
        <w:t>նոյեմբերի</w:t>
      </w:r>
      <w:r w:rsidRPr="00F77527">
        <w:rPr>
          <w:rFonts w:ascii="GHEA Grapalat" w:hAnsi="GHEA Grapalat"/>
          <w:i w:val="0"/>
          <w:lang w:val="af-ZA"/>
        </w:rPr>
        <w:t>»</w:t>
      </w:r>
      <w:r w:rsidRPr="00F77527">
        <w:rPr>
          <w:rFonts w:ascii="GHEA Grapalat" w:hAnsi="GHEA Grapalat"/>
          <w:i w:val="0"/>
          <w:lang w:val="hy-AM"/>
        </w:rPr>
        <w:t xml:space="preserve"> </w:t>
      </w:r>
      <w:r w:rsidRPr="00F77527">
        <w:rPr>
          <w:rFonts w:ascii="GHEA Grapalat" w:hAnsi="GHEA Grapalat"/>
          <w:i w:val="0"/>
          <w:lang w:val="af-ZA"/>
        </w:rPr>
        <w:t>«</w:t>
      </w:r>
      <w:r w:rsidR="004F2935">
        <w:rPr>
          <w:rFonts w:ascii="GHEA Grapalat" w:hAnsi="GHEA Grapalat"/>
          <w:i w:val="0"/>
          <w:lang w:val="hy-AM"/>
        </w:rPr>
        <w:t>2</w:t>
      </w:r>
      <w:r>
        <w:rPr>
          <w:rFonts w:ascii="GHEA Grapalat" w:hAnsi="GHEA Grapalat"/>
          <w:i w:val="0"/>
          <w:lang w:val="hy-AM"/>
        </w:rPr>
        <w:t>1</w:t>
      </w:r>
      <w:r w:rsidRPr="00F77527">
        <w:rPr>
          <w:rFonts w:ascii="GHEA Grapalat" w:hAnsi="GHEA Grapalat"/>
          <w:i w:val="0"/>
          <w:lang w:val="af-ZA"/>
        </w:rPr>
        <w:t>»</w:t>
      </w:r>
      <w:r w:rsidRPr="0050546E">
        <w:rPr>
          <w:rFonts w:ascii="GHEA Grapalat" w:hAnsi="GHEA Grapalat"/>
          <w:i w:val="0"/>
          <w:lang w:val="af-ZA"/>
        </w:rPr>
        <w:t xml:space="preserve"> </w:t>
      </w:r>
      <w:r w:rsidRPr="0050546E">
        <w:rPr>
          <w:rFonts w:ascii="GHEA Grapalat" w:hAnsi="GHEA Grapalat"/>
          <w:i w:val="0"/>
          <w:lang w:val="hy-AM"/>
        </w:rPr>
        <w:t xml:space="preserve">թիվ </w:t>
      </w:r>
      <w:r w:rsidRPr="0050546E">
        <w:rPr>
          <w:rFonts w:ascii="GHEA Grapalat" w:hAnsi="GHEA Grapalat"/>
          <w:i w:val="0"/>
          <w:lang w:val="af-ZA"/>
        </w:rPr>
        <w:t>«</w:t>
      </w:r>
      <w:r w:rsidRPr="0050546E">
        <w:rPr>
          <w:rFonts w:ascii="GHEA Grapalat" w:hAnsi="GHEA Grapalat"/>
          <w:i w:val="0"/>
          <w:lang w:val="hy-AM"/>
        </w:rPr>
        <w:t>1</w:t>
      </w:r>
      <w:r w:rsidRPr="0050546E">
        <w:rPr>
          <w:rFonts w:ascii="GHEA Grapalat" w:hAnsi="GHEA Grapalat"/>
          <w:i w:val="0"/>
          <w:lang w:val="af-ZA"/>
        </w:rPr>
        <w:t xml:space="preserve">» որոշմամբ </w:t>
      </w:r>
    </w:p>
    <w:p w14:paraId="5C98DAEF" w14:textId="77777777" w:rsidR="00E972E4" w:rsidRPr="0050546E" w:rsidRDefault="00E972E4" w:rsidP="00E972E4">
      <w:pPr>
        <w:pStyle w:val="a3"/>
        <w:spacing w:line="240" w:lineRule="auto"/>
        <w:jc w:val="center"/>
        <w:rPr>
          <w:rFonts w:ascii="GHEA Grapalat" w:hAnsi="GHEA Grapalat"/>
          <w:i w:val="0"/>
          <w:lang w:val="af-ZA"/>
        </w:rPr>
      </w:pPr>
    </w:p>
    <w:p w14:paraId="6F13FC6E" w14:textId="614A6C52" w:rsidR="00E972E4" w:rsidRDefault="00E972E4" w:rsidP="00E972E4">
      <w:pPr>
        <w:pStyle w:val="a3"/>
        <w:spacing w:line="240" w:lineRule="auto"/>
        <w:jc w:val="center"/>
        <w:rPr>
          <w:rFonts w:ascii="GHEA Grapalat" w:hAnsi="GHEA Grapalat"/>
          <w:i w:val="0"/>
          <w:u w:val="single"/>
          <w:lang w:val="af-ZA"/>
        </w:rPr>
      </w:pPr>
      <w:r w:rsidRPr="0050546E">
        <w:rPr>
          <w:rFonts w:ascii="GHEA Grapalat" w:hAnsi="GHEA Grapalat"/>
          <w:i w:val="0"/>
          <w:lang w:val="af-ZA"/>
        </w:rPr>
        <w:t>Ընթացակարգի ծածկագիրը`</w:t>
      </w:r>
      <w:r w:rsidRPr="0050546E">
        <w:rPr>
          <w:rFonts w:ascii="GHEA Grapalat" w:hAnsi="GHEA Grapalat"/>
          <w:i w:val="0"/>
          <w:lang w:val="hy-AM"/>
        </w:rPr>
        <w:t xml:space="preserve"> </w:t>
      </w:r>
      <w:r w:rsidRPr="0050546E">
        <w:rPr>
          <w:rFonts w:ascii="GHEA Grapalat" w:hAnsi="GHEA Grapalat"/>
          <w:i w:val="0"/>
          <w:lang w:val="af-ZA"/>
        </w:rPr>
        <w:t>ԳՀ</w:t>
      </w:r>
      <w:r>
        <w:rPr>
          <w:rFonts w:ascii="GHEA Grapalat" w:hAnsi="GHEA Grapalat"/>
          <w:i w:val="0"/>
          <w:lang w:val="hy-AM"/>
        </w:rPr>
        <w:t>Ծ</w:t>
      </w:r>
      <w:r w:rsidRPr="0050546E">
        <w:rPr>
          <w:rFonts w:ascii="GHEA Grapalat" w:hAnsi="GHEA Grapalat"/>
          <w:i w:val="0"/>
          <w:lang w:val="af-ZA"/>
        </w:rPr>
        <w:t>ՁԲ-202</w:t>
      </w:r>
      <w:r w:rsidR="004F2935">
        <w:rPr>
          <w:rFonts w:ascii="GHEA Grapalat" w:hAnsi="GHEA Grapalat"/>
          <w:i w:val="0"/>
          <w:lang w:val="hy-AM"/>
        </w:rPr>
        <w:t>4</w:t>
      </w:r>
      <w:r>
        <w:rPr>
          <w:rFonts w:ascii="GHEA Grapalat" w:hAnsi="GHEA Grapalat"/>
          <w:i w:val="0"/>
          <w:lang w:val="hy-AM"/>
        </w:rPr>
        <w:t>/</w:t>
      </w:r>
      <w:r>
        <w:rPr>
          <w:rFonts w:ascii="GHEA Grapalat" w:hAnsi="GHEA Grapalat"/>
          <w:i w:val="0"/>
          <w:lang w:val="af-ZA"/>
        </w:rPr>
        <w:t>1</w:t>
      </w:r>
      <w:r w:rsidRPr="0050546E">
        <w:rPr>
          <w:rFonts w:ascii="GHEA Grapalat" w:hAnsi="GHEA Grapalat"/>
          <w:i w:val="0"/>
          <w:lang w:val="af-ZA"/>
        </w:rPr>
        <w:t>-ԴԲԳԳԿ</w:t>
      </w:r>
    </w:p>
    <w:p w14:paraId="6CC80098" w14:textId="77777777" w:rsidR="00E972E4" w:rsidRPr="00A71D81" w:rsidRDefault="00E972E4" w:rsidP="00E972E4">
      <w:pPr>
        <w:pStyle w:val="a3"/>
        <w:spacing w:line="240" w:lineRule="auto"/>
        <w:rPr>
          <w:rFonts w:ascii="GHEA Grapalat" w:hAnsi="GHEA Grapalat"/>
          <w:i w:val="0"/>
          <w:lang w:val="af-ZA"/>
        </w:rPr>
      </w:pPr>
    </w:p>
    <w:p w14:paraId="4FCBB224" w14:textId="77777777" w:rsidR="00E972E4" w:rsidRPr="0050546E" w:rsidRDefault="00E972E4" w:rsidP="00E972E4">
      <w:pPr>
        <w:ind w:firstLine="708"/>
        <w:rPr>
          <w:rFonts w:ascii="GHEA Grapalat" w:hAnsi="GHEA Grapalat"/>
          <w:sz w:val="20"/>
          <w:szCs w:val="20"/>
          <w:lang w:val="af-ZA"/>
        </w:rPr>
      </w:pPr>
      <w:r w:rsidRPr="0050546E">
        <w:rPr>
          <w:rFonts w:ascii="GHEA Grapalat" w:hAnsi="GHEA Grapalat"/>
          <w:sz w:val="20"/>
          <w:szCs w:val="20"/>
          <w:lang w:val="af-ZA"/>
        </w:rPr>
        <w:t xml:space="preserve">Պատվիրատուն` </w:t>
      </w:r>
      <w:r w:rsidRPr="0050546E">
        <w:rPr>
          <w:rFonts w:ascii="GHEA Grapalat" w:hAnsi="GHEA Grapalat"/>
          <w:b/>
          <w:sz w:val="20"/>
          <w:szCs w:val="20"/>
          <w:lang w:val="hy-AM"/>
        </w:rPr>
        <w:t xml:space="preserve">ՀՀ ԱՆ </w:t>
      </w:r>
      <w:r w:rsidRPr="0050546E">
        <w:rPr>
          <w:rFonts w:ascii="GHEA Grapalat" w:hAnsi="GHEA Grapalat"/>
          <w:b/>
          <w:sz w:val="20"/>
          <w:szCs w:val="20"/>
          <w:lang w:val="af-ZA"/>
        </w:rPr>
        <w:t>&lt;&lt;</w:t>
      </w:r>
      <w:r w:rsidRPr="0050546E">
        <w:rPr>
          <w:rFonts w:ascii="GHEA Grapalat" w:hAnsi="GHEA Grapalat"/>
          <w:b/>
          <w:sz w:val="20"/>
          <w:szCs w:val="20"/>
          <w:lang w:val="hy-AM"/>
        </w:rPr>
        <w:t>Դատաբժշկական Գիտագործնական Կենտրոն</w:t>
      </w:r>
      <w:r w:rsidRPr="0050546E">
        <w:rPr>
          <w:rFonts w:ascii="GHEA Grapalat" w:hAnsi="GHEA Grapalat"/>
          <w:b/>
          <w:sz w:val="20"/>
          <w:szCs w:val="20"/>
          <w:lang w:val="af-ZA"/>
        </w:rPr>
        <w:t>&gt;&gt;</w:t>
      </w:r>
      <w:r w:rsidRPr="0050546E">
        <w:rPr>
          <w:rFonts w:ascii="GHEA Grapalat" w:hAnsi="GHEA Grapalat"/>
          <w:b/>
          <w:sz w:val="20"/>
          <w:szCs w:val="20"/>
          <w:lang w:val="hy-AM"/>
        </w:rPr>
        <w:t xml:space="preserve"> ՊՈԱԿ-ը</w:t>
      </w:r>
      <w:r w:rsidRPr="0050546E">
        <w:rPr>
          <w:rFonts w:ascii="GHEA Grapalat" w:hAnsi="GHEA Grapalat"/>
          <w:sz w:val="20"/>
          <w:szCs w:val="20"/>
          <w:lang w:val="af-ZA"/>
        </w:rPr>
        <w:t xml:space="preserve">, որը գտնվում է </w:t>
      </w:r>
      <w:bookmarkStart w:id="0" w:name="_Hlk31327282"/>
      <w:r w:rsidRPr="0050546E">
        <w:rPr>
          <w:rFonts w:ascii="GHEA Grapalat" w:hAnsi="GHEA Grapalat"/>
          <w:b/>
          <w:sz w:val="20"/>
          <w:szCs w:val="20"/>
          <w:lang w:val="hy-AM"/>
        </w:rPr>
        <w:t>ք.Երևան, Հերացի 5/1</w:t>
      </w:r>
      <w:r w:rsidRPr="0050546E">
        <w:rPr>
          <w:rFonts w:ascii="GHEA Grapalat" w:hAnsi="GHEA Grapalat"/>
          <w:sz w:val="20"/>
          <w:szCs w:val="20"/>
          <w:lang w:val="af-ZA"/>
        </w:rPr>
        <w:t xml:space="preserve"> </w:t>
      </w:r>
      <w:bookmarkEnd w:id="0"/>
      <w:r w:rsidRPr="0050546E">
        <w:rPr>
          <w:rFonts w:ascii="GHEA Grapalat" w:hAnsi="GHEA Grapalat"/>
          <w:sz w:val="20"/>
          <w:szCs w:val="20"/>
          <w:lang w:val="af-ZA"/>
        </w:rPr>
        <w:t xml:space="preserve">հասցեում, </w:t>
      </w:r>
      <w:r w:rsidRPr="0050546E">
        <w:rPr>
          <w:rFonts w:ascii="GHEA Grapalat" w:hAnsi="GHEA Grapalat"/>
          <w:sz w:val="16"/>
          <w:szCs w:val="16"/>
          <w:lang w:val="af-ZA"/>
        </w:rPr>
        <w:t xml:space="preserve"> </w:t>
      </w:r>
      <w:r w:rsidRPr="0050546E">
        <w:rPr>
          <w:rFonts w:ascii="GHEA Grapalat" w:hAnsi="GHEA Grapalat"/>
          <w:sz w:val="20"/>
          <w:szCs w:val="20"/>
          <w:lang w:val="af-ZA"/>
        </w:rPr>
        <w:t xml:space="preserve">հայտարարում է </w:t>
      </w:r>
      <w:r w:rsidRPr="0050546E">
        <w:rPr>
          <w:rFonts w:ascii="GHEA Grapalat" w:hAnsi="GHEA Grapalat"/>
          <w:sz w:val="20"/>
          <w:szCs w:val="20"/>
          <w:lang w:val="hy-AM"/>
        </w:rPr>
        <w:t>գնանշման հարցում</w:t>
      </w:r>
      <w:r w:rsidRPr="0050546E">
        <w:rPr>
          <w:rFonts w:ascii="GHEA Grapalat" w:hAnsi="GHEA Grapalat"/>
          <w:sz w:val="20"/>
          <w:szCs w:val="20"/>
          <w:lang w:val="af-ZA"/>
        </w:rPr>
        <w:t>, որն իրականացվում է մեկ փուլով:</w:t>
      </w:r>
    </w:p>
    <w:p w14:paraId="547DF0B5" w14:textId="77777777" w:rsidR="00E972E4" w:rsidRPr="00712340" w:rsidRDefault="00E972E4" w:rsidP="00E972E4">
      <w:pPr>
        <w:pStyle w:val="a3"/>
        <w:spacing w:line="240" w:lineRule="auto"/>
        <w:ind w:firstLine="0"/>
        <w:rPr>
          <w:rFonts w:ascii="GHEA Grapalat" w:hAnsi="GHEA Grapalat"/>
          <w:i w:val="0"/>
          <w:lang w:val="af-ZA"/>
        </w:rPr>
      </w:pPr>
      <w:r w:rsidRPr="00712340">
        <w:rPr>
          <w:rFonts w:ascii="GHEA Grapalat" w:hAnsi="GHEA Grapalat"/>
          <w:i w:val="0"/>
          <w:lang w:val="af-ZA"/>
        </w:rPr>
        <w:tab/>
      </w:r>
      <w:bookmarkStart w:id="1" w:name="_Hlk23167417"/>
      <w:r w:rsidRPr="00712340">
        <w:rPr>
          <w:rFonts w:ascii="GHEA Grapalat" w:hAnsi="GHEA Grapalat"/>
          <w:i w:val="0"/>
          <w:lang w:val="af-ZA"/>
        </w:rPr>
        <w:t>Սույն ընթացակարգի</w:t>
      </w:r>
      <w:bookmarkEnd w:id="1"/>
      <w:r w:rsidRPr="00712340">
        <w:rPr>
          <w:rFonts w:ascii="GHEA Grapalat" w:hAnsi="GHEA Grapalat"/>
          <w:i w:val="0"/>
          <w:lang w:val="af-ZA"/>
        </w:rPr>
        <w:t xml:space="preserve"> արդյունքում </w:t>
      </w:r>
      <w:r w:rsidRPr="00712340">
        <w:rPr>
          <w:rFonts w:ascii="GHEA Grapalat" w:hAnsi="GHEA Grapalat"/>
          <w:i w:val="0"/>
          <w:lang w:val="hy-AM"/>
        </w:rPr>
        <w:t>ընտրված</w:t>
      </w:r>
      <w:r w:rsidRPr="00712340">
        <w:rPr>
          <w:rFonts w:ascii="GHEA Grapalat" w:hAnsi="GHEA Grapalat"/>
          <w:i w:val="0"/>
          <w:lang w:val="af-ZA"/>
        </w:rPr>
        <w:t xml:space="preserve"> մասնակցին սահմանված կարգով կառաջարկվի կնքել </w:t>
      </w:r>
      <w:r>
        <w:rPr>
          <w:rFonts w:ascii="GHEA Grapalat" w:hAnsi="GHEA Grapalat"/>
          <w:i w:val="0"/>
          <w:lang w:val="hy-AM"/>
        </w:rPr>
        <w:t>բ</w:t>
      </w:r>
      <w:r w:rsidRPr="00713DDE">
        <w:rPr>
          <w:rFonts w:ascii="GHEA Grapalat" w:hAnsi="GHEA Grapalat"/>
          <w:i w:val="0"/>
          <w:lang w:val="af-ZA"/>
        </w:rPr>
        <w:t>ժշկական թափոնների և դեղորայքի ոչնչացման ծառայություններ</w:t>
      </w:r>
      <w:r>
        <w:rPr>
          <w:rFonts w:ascii="GHEA Grapalat" w:hAnsi="GHEA Grapalat"/>
          <w:i w:val="0"/>
          <w:lang w:val="hy-AM"/>
        </w:rPr>
        <w:t xml:space="preserve">ի </w:t>
      </w:r>
      <w:r w:rsidRPr="00712340">
        <w:rPr>
          <w:rFonts w:ascii="GHEA Grapalat" w:hAnsi="GHEA Grapalat"/>
          <w:i w:val="0"/>
          <w:lang w:val="af-ZA"/>
        </w:rPr>
        <w:t xml:space="preserve">մատուցման պայմանագիր (այսուհետ` պայմանագիր)։ </w:t>
      </w:r>
    </w:p>
    <w:p w14:paraId="7E884397" w14:textId="77777777" w:rsidR="00E972E4" w:rsidRPr="00A71D81" w:rsidRDefault="00E972E4" w:rsidP="00E972E4">
      <w:pPr>
        <w:pStyle w:val="a3"/>
        <w:spacing w:line="240" w:lineRule="auto"/>
        <w:ind w:firstLine="0"/>
        <w:rPr>
          <w:rFonts w:ascii="GHEA Grapalat" w:hAnsi="GHEA Grapalat"/>
          <w:i w:val="0"/>
          <w:lang w:val="af-ZA"/>
        </w:rPr>
      </w:pPr>
      <w:r w:rsidRPr="00A71D81">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C95F104" w14:textId="77777777" w:rsidR="00E972E4" w:rsidRPr="00A71D81" w:rsidRDefault="00E972E4" w:rsidP="00E972E4">
      <w:pPr>
        <w:ind w:firstLine="720"/>
        <w:jc w:val="both"/>
        <w:rPr>
          <w:rFonts w:ascii="GHEA Grapalat" w:hAnsi="GHEA Grapalat"/>
          <w:sz w:val="20"/>
          <w:szCs w:val="20"/>
          <w:lang w:val="af-ZA"/>
        </w:rPr>
      </w:pPr>
      <w:r w:rsidRPr="00A71D81">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F4BF55B" w14:textId="77777777" w:rsidR="00E972E4" w:rsidRPr="00A71D81" w:rsidRDefault="00E972E4" w:rsidP="00E972E4">
      <w:pPr>
        <w:pStyle w:val="a3"/>
        <w:spacing w:line="240" w:lineRule="auto"/>
        <w:rPr>
          <w:rFonts w:ascii="GHEA Grapalat" w:hAnsi="GHEA Grapalat"/>
          <w:i w:val="0"/>
          <w:lang w:val="af-ZA"/>
        </w:rPr>
      </w:pPr>
      <w:r w:rsidRPr="00A71D81">
        <w:rPr>
          <w:rFonts w:ascii="GHEA Grapalat" w:hAnsi="GHEA Grapalat"/>
          <w:i w:val="0"/>
          <w:lang w:val="af-ZA"/>
        </w:rPr>
        <w:t xml:space="preserve">Ընտրված մասնակիցը որոշվում է </w:t>
      </w:r>
      <w:bookmarkStart w:id="2" w:name="_Hlk23167512"/>
      <w:r w:rsidRPr="00A71D81">
        <w:rPr>
          <w:rFonts w:ascii="GHEA Grapalat" w:hAnsi="GHEA Grapalat"/>
          <w:i w:val="0"/>
          <w:lang w:val="af-ZA"/>
        </w:rPr>
        <w:t xml:space="preserve">ոչ գնային պայմաններով բավարար գնահատված </w:t>
      </w:r>
      <w:bookmarkEnd w:id="2"/>
      <w:r w:rsidRPr="00A71D81">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01061CE" w14:textId="77777777" w:rsidR="00E972E4" w:rsidRPr="00A71D81" w:rsidRDefault="00E972E4" w:rsidP="00E972E4">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006C51F" w14:textId="59732A35" w:rsidR="004F2935" w:rsidRPr="00136BAD" w:rsidRDefault="004F2935" w:rsidP="004F2935">
      <w:pPr>
        <w:pStyle w:val="a3"/>
        <w:spacing w:line="240" w:lineRule="auto"/>
        <w:rPr>
          <w:rFonts w:ascii="GHEA Grapalat" w:hAnsi="GHEA Grapalat"/>
          <w:i w:val="0"/>
          <w:lang w:val="af-ZA"/>
        </w:rPr>
      </w:pPr>
      <w:r w:rsidRPr="009D19F8">
        <w:rPr>
          <w:rFonts w:ascii="GHEA Grapalat" w:hAnsi="GHEA Grapalat"/>
          <w:i w:val="0"/>
          <w:lang w:val="af-ZA"/>
        </w:rPr>
        <w:t xml:space="preserve">Մրցույթի հայտերն անհրաժեշտ է </w:t>
      </w:r>
      <w:r w:rsidRPr="00136BAD">
        <w:rPr>
          <w:rFonts w:ascii="GHEA Grapalat" w:hAnsi="GHEA Grapalat"/>
          <w:i w:val="0"/>
          <w:lang w:val="af-ZA"/>
        </w:rPr>
        <w:t>ներկայացնել</w:t>
      </w:r>
      <w:r w:rsidRPr="00136BAD">
        <w:rPr>
          <w:rFonts w:ascii="GHEA Grapalat" w:hAnsi="GHEA Grapalat"/>
          <w:i w:val="0"/>
          <w:lang w:val="af-ZA" w:eastAsia="ru-RU"/>
        </w:rPr>
        <w:t xml:space="preserve"> </w:t>
      </w:r>
      <w:r w:rsidRPr="00136BAD">
        <w:rPr>
          <w:rFonts w:ascii="GHEA Grapalat" w:hAnsi="GHEA Grapalat"/>
          <w:i w:val="0"/>
          <w:lang w:val="af-ZA"/>
        </w:rPr>
        <w:t>ք.Երևան, Հերացի 5/1 հասցեով, փաստաթղթային ձևով</w:t>
      </w:r>
      <w:r w:rsidRPr="00136BAD">
        <w:rPr>
          <w:rFonts w:ascii="GHEA Grapalat" w:hAnsi="GHEA Grapalat"/>
          <w:i w:val="0"/>
          <w:lang w:val="af-ZA" w:eastAsia="ru-RU"/>
        </w:rPr>
        <w:t xml:space="preserve"> </w:t>
      </w:r>
      <w:r w:rsidRPr="00136BAD">
        <w:rPr>
          <w:rFonts w:ascii="GHEA Grapalat" w:hAnsi="GHEA Grapalat"/>
          <w:i w:val="0"/>
          <w:lang w:val="af-ZA"/>
        </w:rPr>
        <w:t>մինչև սույն հայտարարության</w:t>
      </w:r>
      <w:r w:rsidRPr="00136BAD">
        <w:rPr>
          <w:rFonts w:ascii="GHEA Grapalat" w:hAnsi="GHEA Grapalat"/>
          <w:i w:val="0"/>
          <w:lang w:val="hy-AM"/>
        </w:rPr>
        <w:t xml:space="preserve"> </w:t>
      </w:r>
      <w:r w:rsidRPr="00136BAD">
        <w:rPr>
          <w:rFonts w:ascii="GHEA Grapalat" w:hAnsi="GHEA Grapalat"/>
          <w:i w:val="0"/>
          <w:lang w:val="af-ZA"/>
        </w:rPr>
        <w:t>հրապարակման օրվանից հաշված</w:t>
      </w:r>
      <w:r w:rsidRPr="00136BAD">
        <w:rPr>
          <w:rFonts w:ascii="GHEA Grapalat" w:hAnsi="GHEA Grapalat"/>
          <w:i w:val="0"/>
          <w:lang w:val="hy-AM"/>
        </w:rPr>
        <w:t xml:space="preserve"> 7</w:t>
      </w:r>
      <w:r w:rsidRPr="00136BAD">
        <w:rPr>
          <w:rFonts w:ascii="GHEA Grapalat" w:hAnsi="GHEA Grapalat"/>
          <w:i w:val="0"/>
          <w:lang w:val="af-ZA"/>
        </w:rPr>
        <w:t>-րդ օրվա ժամը</w:t>
      </w:r>
      <w:r w:rsidRPr="00136BAD">
        <w:rPr>
          <w:rFonts w:ascii="GHEA Grapalat" w:hAnsi="GHEA Grapalat"/>
          <w:i w:val="0"/>
          <w:lang w:val="hy-AM"/>
        </w:rPr>
        <w:t xml:space="preserve"> 16:30</w:t>
      </w:r>
      <w:r w:rsidRPr="00136BAD">
        <w:rPr>
          <w:rFonts w:ascii="GHEA Grapalat" w:hAnsi="GHEA Grapalat"/>
          <w:i w:val="0"/>
          <w:lang w:val="af-ZA"/>
        </w:rPr>
        <w:t>-</w:t>
      </w:r>
      <w:r w:rsidRPr="00136BAD">
        <w:rPr>
          <w:rFonts w:ascii="GHEA Grapalat" w:hAnsi="GHEA Grapalat"/>
          <w:i w:val="0"/>
          <w:lang w:val="hy-AM"/>
        </w:rPr>
        <w:t>ն</w:t>
      </w:r>
      <w:r w:rsidRPr="00136BAD">
        <w:rPr>
          <w:rFonts w:ascii="GHEA Grapalat" w:hAnsi="GHEA Grapalat"/>
          <w:i w:val="0"/>
          <w:lang w:val="af-ZA"/>
        </w:rPr>
        <w:t xml:space="preserve">: Հայտերը, հայերենից բացի, կարող են ներկայացվել նաև անգլերեն կամ ռուսերեն: </w:t>
      </w:r>
    </w:p>
    <w:p w14:paraId="40A3E50E" w14:textId="79E71FB6" w:rsidR="00E972E4" w:rsidRPr="00A71D81" w:rsidRDefault="00E972E4" w:rsidP="00E972E4">
      <w:pPr>
        <w:pStyle w:val="a3"/>
        <w:spacing w:line="240" w:lineRule="auto"/>
        <w:ind w:firstLine="708"/>
        <w:rPr>
          <w:rFonts w:ascii="GHEA Grapalat" w:hAnsi="GHEA Grapalat"/>
          <w:i w:val="0"/>
          <w:lang w:val="af-ZA"/>
        </w:rPr>
      </w:pPr>
      <w:r w:rsidRPr="00136BAD">
        <w:rPr>
          <w:rFonts w:ascii="GHEA Grapalat" w:hAnsi="GHEA Grapalat"/>
          <w:i w:val="0"/>
          <w:lang w:val="af-ZA"/>
        </w:rPr>
        <w:t xml:space="preserve">Հայտերի բացումը տեղի կունենա </w:t>
      </w:r>
      <w:r w:rsidRPr="00136BAD">
        <w:rPr>
          <w:rFonts w:ascii="GHEA Grapalat" w:hAnsi="GHEA Grapalat"/>
          <w:b/>
          <w:i w:val="0"/>
          <w:lang w:val="hy-AM"/>
        </w:rPr>
        <w:t>ք.Երևան, Հերացի 5/1</w:t>
      </w:r>
      <w:r w:rsidRPr="00136BAD">
        <w:rPr>
          <w:rFonts w:ascii="GHEA Grapalat" w:hAnsi="GHEA Grapalat"/>
          <w:b/>
          <w:i w:val="0"/>
          <w:lang w:val="af-ZA"/>
        </w:rPr>
        <w:t xml:space="preserve"> հասցեում,  </w:t>
      </w:r>
      <w:r w:rsidRPr="00136BAD">
        <w:rPr>
          <w:rFonts w:ascii="GHEA Grapalat" w:hAnsi="GHEA Grapalat"/>
          <w:b/>
          <w:i w:val="0"/>
          <w:lang w:val="hy-AM"/>
        </w:rPr>
        <w:t xml:space="preserve">2023թ. </w:t>
      </w:r>
      <w:r w:rsidR="004F2935" w:rsidRPr="00136BAD">
        <w:rPr>
          <w:rFonts w:ascii="GHEA Grapalat" w:hAnsi="GHEA Grapalat"/>
          <w:b/>
          <w:i w:val="0"/>
          <w:lang w:val="hy-AM"/>
        </w:rPr>
        <w:t>նոյեմբերի</w:t>
      </w:r>
      <w:r w:rsidRPr="00136BAD">
        <w:rPr>
          <w:rFonts w:ascii="GHEA Grapalat" w:hAnsi="GHEA Grapalat"/>
          <w:b/>
          <w:i w:val="0"/>
          <w:lang w:val="hy-AM"/>
        </w:rPr>
        <w:t xml:space="preserve"> 2</w:t>
      </w:r>
      <w:r w:rsidR="004F2935" w:rsidRPr="00136BAD">
        <w:rPr>
          <w:rFonts w:ascii="GHEA Grapalat" w:hAnsi="GHEA Grapalat"/>
          <w:b/>
          <w:i w:val="0"/>
          <w:lang w:val="hy-AM"/>
        </w:rPr>
        <w:t>9</w:t>
      </w:r>
      <w:r w:rsidRPr="00136BAD">
        <w:rPr>
          <w:rFonts w:ascii="GHEA Grapalat" w:hAnsi="GHEA Grapalat"/>
          <w:b/>
          <w:i w:val="0"/>
          <w:lang w:val="af-ZA"/>
        </w:rPr>
        <w:t>-ին ժամը</w:t>
      </w:r>
      <w:r w:rsidR="00136BAD" w:rsidRPr="00136BAD">
        <w:rPr>
          <w:rFonts w:ascii="GHEA Grapalat" w:hAnsi="GHEA Grapalat"/>
          <w:b/>
          <w:i w:val="0"/>
          <w:lang w:val="hy-AM"/>
        </w:rPr>
        <w:t xml:space="preserve"> </w:t>
      </w:r>
      <w:r w:rsidRPr="00136BAD">
        <w:rPr>
          <w:rFonts w:ascii="GHEA Grapalat" w:hAnsi="GHEA Grapalat"/>
          <w:b/>
          <w:i w:val="0"/>
          <w:lang w:val="hy-AM"/>
        </w:rPr>
        <w:t>16.30</w:t>
      </w:r>
      <w:r w:rsidRPr="00136BAD">
        <w:rPr>
          <w:rFonts w:ascii="GHEA Grapalat" w:hAnsi="GHEA Grapalat"/>
          <w:b/>
          <w:i w:val="0"/>
          <w:lang w:val="af-ZA"/>
        </w:rPr>
        <w:t>-ին։</w:t>
      </w:r>
      <w:r w:rsidRPr="00A71D81">
        <w:rPr>
          <w:rFonts w:ascii="GHEA Grapalat" w:hAnsi="GHEA Grapalat"/>
          <w:i w:val="0"/>
          <w:lang w:val="af-ZA"/>
        </w:rPr>
        <w:t xml:space="preserve">   </w:t>
      </w:r>
    </w:p>
    <w:p w14:paraId="6A972619" w14:textId="77777777" w:rsidR="00E972E4" w:rsidRPr="006675F2" w:rsidRDefault="00E972E4" w:rsidP="00E972E4">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439D8006" w14:textId="77777777" w:rsidR="00E972E4" w:rsidRPr="0050546E" w:rsidRDefault="00E972E4" w:rsidP="00E972E4">
      <w:pPr>
        <w:ind w:firstLine="720"/>
        <w:jc w:val="both"/>
        <w:rPr>
          <w:rFonts w:ascii="GHEA Grapalat" w:hAnsi="GHEA Grapalat"/>
          <w:sz w:val="20"/>
          <w:szCs w:val="20"/>
          <w:u w:val="single"/>
          <w:lang w:val="hy-AM"/>
        </w:rPr>
      </w:pPr>
      <w:r w:rsidRPr="0050546E">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50546E">
        <w:rPr>
          <w:rFonts w:ascii="GHEA Grapalat" w:hAnsi="GHEA Grapalat"/>
          <w:sz w:val="20"/>
          <w:szCs w:val="20"/>
          <w:lang w:val="hy-AM"/>
        </w:rPr>
        <w:t xml:space="preserve"> </w:t>
      </w:r>
      <w:r w:rsidRPr="0050546E">
        <w:rPr>
          <w:rFonts w:ascii="GHEA Grapalat" w:hAnsi="GHEA Grapalat"/>
          <w:b/>
          <w:sz w:val="20"/>
          <w:szCs w:val="20"/>
          <w:lang w:val="hy-AM"/>
        </w:rPr>
        <w:t>Տատյանա Միրզոյանին</w:t>
      </w:r>
    </w:p>
    <w:p w14:paraId="0C453216" w14:textId="77777777" w:rsidR="00E972E4" w:rsidRPr="0050546E" w:rsidRDefault="00E972E4" w:rsidP="00E972E4">
      <w:pPr>
        <w:ind w:firstLine="720"/>
        <w:jc w:val="both"/>
        <w:rPr>
          <w:rFonts w:ascii="GHEA Grapalat" w:hAnsi="GHEA Grapalat"/>
          <w:sz w:val="20"/>
          <w:szCs w:val="20"/>
          <w:lang w:val="hy-AM"/>
        </w:rPr>
      </w:pPr>
      <w:r w:rsidRPr="0050546E">
        <w:rPr>
          <w:rFonts w:ascii="GHEA Grapalat" w:hAnsi="GHEA Grapalat"/>
          <w:sz w:val="20"/>
          <w:szCs w:val="20"/>
          <w:lang w:val="af-ZA"/>
        </w:rPr>
        <w:t>Հեռախոս</w:t>
      </w:r>
      <w:r w:rsidRPr="0050546E">
        <w:rPr>
          <w:rFonts w:ascii="GHEA Grapalat" w:hAnsi="GHEA Grapalat"/>
          <w:sz w:val="20"/>
          <w:szCs w:val="20"/>
          <w:lang w:val="hy-AM"/>
        </w:rPr>
        <w:t>՝</w:t>
      </w:r>
      <w:r w:rsidRPr="0050546E">
        <w:rPr>
          <w:rFonts w:ascii="GHEA Grapalat" w:hAnsi="GHEA Grapalat"/>
          <w:sz w:val="20"/>
          <w:szCs w:val="20"/>
          <w:lang w:val="af-ZA"/>
        </w:rPr>
        <w:t xml:space="preserve"> </w:t>
      </w:r>
      <w:bookmarkStart w:id="3" w:name="_Hlk25366179"/>
      <w:r w:rsidRPr="0050546E">
        <w:rPr>
          <w:rFonts w:ascii="GHEA Grapalat" w:hAnsi="GHEA Grapalat"/>
          <w:b/>
          <w:sz w:val="20"/>
          <w:szCs w:val="20"/>
          <w:lang w:val="hy-AM"/>
        </w:rPr>
        <w:t>+374 9</w:t>
      </w:r>
      <w:bookmarkEnd w:id="3"/>
      <w:r w:rsidRPr="0050546E">
        <w:rPr>
          <w:rFonts w:ascii="GHEA Grapalat" w:hAnsi="GHEA Grapalat"/>
          <w:b/>
          <w:sz w:val="20"/>
          <w:szCs w:val="20"/>
          <w:lang w:val="hy-AM"/>
        </w:rPr>
        <w:t>9 27 71 72</w:t>
      </w:r>
    </w:p>
    <w:p w14:paraId="559F298B" w14:textId="77777777" w:rsidR="00E972E4" w:rsidRPr="0050546E" w:rsidRDefault="00E972E4" w:rsidP="00E972E4">
      <w:pPr>
        <w:ind w:firstLine="720"/>
        <w:jc w:val="both"/>
        <w:rPr>
          <w:rFonts w:ascii="GHEA Grapalat" w:hAnsi="GHEA Grapalat"/>
          <w:sz w:val="20"/>
          <w:szCs w:val="20"/>
          <w:lang w:val="af-ZA"/>
        </w:rPr>
      </w:pPr>
      <w:r w:rsidRPr="0050546E">
        <w:rPr>
          <w:rFonts w:ascii="GHEA Grapalat" w:hAnsi="GHEA Grapalat"/>
          <w:sz w:val="20"/>
          <w:szCs w:val="20"/>
          <w:lang w:val="af-ZA"/>
        </w:rPr>
        <w:t xml:space="preserve">Էլ. </w:t>
      </w:r>
      <w:r w:rsidRPr="0050546E">
        <w:rPr>
          <w:rFonts w:ascii="GHEA Grapalat" w:hAnsi="GHEA Grapalat"/>
          <w:sz w:val="20"/>
          <w:szCs w:val="20"/>
          <w:lang w:val="hy-AM"/>
        </w:rPr>
        <w:t>փ</w:t>
      </w:r>
      <w:r w:rsidRPr="0050546E">
        <w:rPr>
          <w:rFonts w:ascii="GHEA Grapalat" w:hAnsi="GHEA Grapalat"/>
          <w:sz w:val="20"/>
          <w:szCs w:val="20"/>
          <w:lang w:val="af-ZA"/>
        </w:rPr>
        <w:t>ոստ</w:t>
      </w:r>
      <w:r w:rsidRPr="0050546E">
        <w:rPr>
          <w:rFonts w:ascii="GHEA Grapalat" w:hAnsi="GHEA Grapalat"/>
          <w:sz w:val="20"/>
          <w:szCs w:val="20"/>
          <w:lang w:val="hy-AM"/>
        </w:rPr>
        <w:t xml:space="preserve">՝ </w:t>
      </w:r>
      <w:bookmarkStart w:id="4" w:name="_Hlk25366190"/>
      <w:r w:rsidRPr="0050546E">
        <w:rPr>
          <w:rFonts w:ascii="GHEA Grapalat" w:hAnsi="GHEA Grapalat"/>
          <w:b/>
          <w:sz w:val="20"/>
          <w:szCs w:val="20"/>
          <w:lang w:val="af-ZA"/>
        </w:rPr>
        <w:fldChar w:fldCharType="begin"/>
      </w:r>
      <w:r w:rsidRPr="0050546E">
        <w:rPr>
          <w:rFonts w:ascii="GHEA Grapalat" w:hAnsi="GHEA Grapalat"/>
          <w:b/>
          <w:sz w:val="20"/>
          <w:szCs w:val="20"/>
          <w:lang w:val="af-ZA"/>
        </w:rPr>
        <w:instrText xml:space="preserve"> HYPERLINK "mailto:formed78@gmail.com" </w:instrText>
      </w:r>
      <w:r w:rsidRPr="0050546E">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sidRPr="0050546E">
        <w:rPr>
          <w:rFonts w:ascii="GHEA Grapalat" w:hAnsi="GHEA Grapalat"/>
          <w:b/>
          <w:sz w:val="20"/>
          <w:szCs w:val="20"/>
          <w:lang w:val="af-ZA"/>
        </w:rPr>
        <w:fldChar w:fldCharType="end"/>
      </w:r>
      <w:bookmarkEnd w:id="4"/>
    </w:p>
    <w:p w14:paraId="56099223" w14:textId="77777777" w:rsidR="00E972E4" w:rsidRPr="0050546E" w:rsidRDefault="00E972E4" w:rsidP="00E972E4">
      <w:pPr>
        <w:ind w:firstLine="720"/>
        <w:jc w:val="both"/>
        <w:rPr>
          <w:rFonts w:ascii="GHEA Grapalat" w:hAnsi="GHEA Grapalat"/>
          <w:sz w:val="20"/>
          <w:szCs w:val="20"/>
          <w:lang w:val="af-ZA"/>
        </w:rPr>
      </w:pPr>
      <w:r w:rsidRPr="0050546E">
        <w:rPr>
          <w:rFonts w:ascii="GHEA Grapalat" w:hAnsi="GHEA Grapalat"/>
          <w:sz w:val="20"/>
          <w:szCs w:val="20"/>
          <w:lang w:val="af-ZA"/>
        </w:rPr>
        <w:t>Պատվիրատու</w:t>
      </w:r>
      <w:r w:rsidRPr="0050546E">
        <w:rPr>
          <w:rFonts w:ascii="GHEA Grapalat" w:hAnsi="GHEA Grapalat"/>
          <w:sz w:val="20"/>
          <w:szCs w:val="20"/>
          <w:lang w:val="hy-AM"/>
        </w:rPr>
        <w:t xml:space="preserve">՝ </w:t>
      </w:r>
      <w:r w:rsidRPr="0050546E">
        <w:rPr>
          <w:rFonts w:ascii="GHEA Grapalat" w:hAnsi="GHEA Grapalat"/>
          <w:b/>
          <w:sz w:val="20"/>
          <w:szCs w:val="20"/>
          <w:lang w:val="hy-AM"/>
        </w:rPr>
        <w:t>ՀՀ ԱՆ «Դատաբժշկական Գիտագործնական Կենտրոն» ՊՈԱԿ</w:t>
      </w:r>
    </w:p>
    <w:p w14:paraId="48381DFC" w14:textId="77777777" w:rsidR="00E972E4" w:rsidRPr="00616F93" w:rsidRDefault="00E972E4" w:rsidP="00E972E4">
      <w:pPr>
        <w:pStyle w:val="31"/>
        <w:spacing w:after="240" w:line="240" w:lineRule="auto"/>
        <w:ind w:firstLine="709"/>
        <w:rPr>
          <w:rFonts w:ascii="GHEA Grapalat" w:hAnsi="GHEA Grapalat" w:cs="Sylfaen"/>
          <w:b/>
          <w:lang w:val="af-ZA"/>
        </w:rPr>
      </w:pPr>
    </w:p>
    <w:p w14:paraId="2BE31B26" w14:textId="77777777" w:rsidR="00E972E4" w:rsidRPr="00A71D81" w:rsidRDefault="00E972E4" w:rsidP="00E972E4">
      <w:pPr>
        <w:pStyle w:val="a3"/>
        <w:spacing w:line="240" w:lineRule="auto"/>
        <w:ind w:left="1404"/>
        <w:rPr>
          <w:rFonts w:ascii="GHEA Grapalat" w:hAnsi="GHEA Grapalat"/>
          <w:i w:val="0"/>
          <w:lang w:val="af-ZA"/>
        </w:rPr>
      </w:pPr>
    </w:p>
    <w:p w14:paraId="42954909" w14:textId="77777777" w:rsidR="00E972E4" w:rsidRPr="00A71D81" w:rsidRDefault="00E972E4" w:rsidP="00E972E4">
      <w:pPr>
        <w:pStyle w:val="a3"/>
        <w:spacing w:line="240" w:lineRule="auto"/>
        <w:ind w:left="1404"/>
        <w:rPr>
          <w:rFonts w:ascii="GHEA Grapalat" w:hAnsi="GHEA Grapalat"/>
          <w:i w:val="0"/>
          <w:lang w:val="af-ZA"/>
        </w:rPr>
      </w:pPr>
    </w:p>
    <w:p w14:paraId="741FBC01" w14:textId="77777777" w:rsidR="00E972E4" w:rsidRPr="00A71D81" w:rsidRDefault="00E972E4" w:rsidP="00E972E4">
      <w:pPr>
        <w:pStyle w:val="aa"/>
        <w:ind w:right="-7" w:firstLine="567"/>
        <w:jc w:val="right"/>
        <w:rPr>
          <w:rFonts w:ascii="GHEA Grapalat" w:hAnsi="GHEA Grapalat" w:cs="Sylfaen"/>
          <w:i/>
          <w:sz w:val="22"/>
          <w:lang w:val="af-ZA"/>
        </w:rPr>
      </w:pPr>
    </w:p>
    <w:p w14:paraId="007C551F" w14:textId="77777777" w:rsidR="00E972E4" w:rsidRPr="00A71D81" w:rsidRDefault="00E972E4" w:rsidP="00E972E4">
      <w:pPr>
        <w:pStyle w:val="aa"/>
        <w:ind w:right="-7" w:firstLine="567"/>
        <w:jc w:val="right"/>
        <w:rPr>
          <w:rFonts w:ascii="GHEA Grapalat" w:hAnsi="GHEA Grapalat" w:cs="Sylfaen"/>
          <w:i/>
          <w:sz w:val="22"/>
          <w:lang w:val="af-ZA"/>
        </w:rPr>
      </w:pPr>
    </w:p>
    <w:p w14:paraId="3CDA4953" w14:textId="77777777" w:rsidR="00E972E4" w:rsidRPr="00A71D81" w:rsidRDefault="00E972E4" w:rsidP="00E972E4">
      <w:pPr>
        <w:pStyle w:val="aa"/>
        <w:ind w:right="-7" w:firstLine="567"/>
        <w:jc w:val="right"/>
        <w:rPr>
          <w:rFonts w:ascii="GHEA Grapalat" w:hAnsi="GHEA Grapalat" w:cs="Sylfaen"/>
          <w:i/>
          <w:sz w:val="22"/>
          <w:lang w:val="af-ZA"/>
        </w:rPr>
      </w:pPr>
    </w:p>
    <w:p w14:paraId="1D3BBE70" w14:textId="77777777" w:rsidR="00E972E4" w:rsidRPr="00A71D81" w:rsidRDefault="00E972E4" w:rsidP="00E972E4">
      <w:pPr>
        <w:pStyle w:val="aa"/>
        <w:ind w:right="-7" w:firstLine="567"/>
        <w:jc w:val="right"/>
        <w:rPr>
          <w:rFonts w:ascii="GHEA Grapalat" w:hAnsi="GHEA Grapalat" w:cs="Sylfaen"/>
          <w:i/>
          <w:sz w:val="22"/>
          <w:lang w:val="af-ZA"/>
        </w:rPr>
      </w:pPr>
    </w:p>
    <w:p w14:paraId="18057FFE" w14:textId="77777777" w:rsidR="00E972E4" w:rsidRPr="00A71D81" w:rsidRDefault="00E972E4" w:rsidP="00E972E4">
      <w:pPr>
        <w:pStyle w:val="aa"/>
        <w:ind w:right="-7" w:firstLine="567"/>
        <w:jc w:val="right"/>
        <w:rPr>
          <w:rFonts w:ascii="GHEA Grapalat" w:hAnsi="GHEA Grapalat" w:cs="Sylfaen"/>
          <w:i/>
          <w:sz w:val="22"/>
          <w:lang w:val="af-ZA"/>
        </w:rPr>
      </w:pPr>
    </w:p>
    <w:p w14:paraId="260BFAAF" w14:textId="77777777" w:rsidR="00E972E4" w:rsidRPr="00A71D81" w:rsidRDefault="00E972E4" w:rsidP="00E972E4">
      <w:pPr>
        <w:pStyle w:val="aa"/>
        <w:ind w:right="-7" w:firstLine="567"/>
        <w:jc w:val="right"/>
        <w:rPr>
          <w:rFonts w:ascii="GHEA Grapalat" w:hAnsi="GHEA Grapalat" w:cs="Sylfaen"/>
          <w:i/>
          <w:sz w:val="22"/>
          <w:lang w:val="af-ZA"/>
        </w:rPr>
      </w:pPr>
    </w:p>
    <w:p w14:paraId="349CC306" w14:textId="77777777" w:rsidR="00E972E4" w:rsidRPr="00A71D81" w:rsidRDefault="00E972E4" w:rsidP="00E972E4">
      <w:pPr>
        <w:pStyle w:val="aa"/>
        <w:ind w:right="-7" w:firstLine="567"/>
        <w:jc w:val="right"/>
        <w:rPr>
          <w:rFonts w:ascii="GHEA Grapalat" w:hAnsi="GHEA Grapalat" w:cs="Sylfaen"/>
          <w:i/>
          <w:sz w:val="22"/>
          <w:lang w:val="af-ZA"/>
        </w:rPr>
      </w:pPr>
    </w:p>
    <w:p w14:paraId="7CF28089" w14:textId="77777777" w:rsidR="00E972E4" w:rsidRPr="00A71D81" w:rsidRDefault="00E972E4" w:rsidP="00E972E4">
      <w:pPr>
        <w:pStyle w:val="aa"/>
        <w:ind w:right="-7" w:firstLine="567"/>
        <w:jc w:val="right"/>
        <w:rPr>
          <w:rFonts w:ascii="GHEA Grapalat" w:hAnsi="GHEA Grapalat" w:cs="Sylfaen"/>
          <w:i/>
          <w:sz w:val="22"/>
          <w:lang w:val="af-ZA"/>
        </w:rPr>
      </w:pPr>
    </w:p>
    <w:p w14:paraId="7E3A1348" w14:textId="77777777" w:rsidR="00E972E4" w:rsidRPr="00A71D81" w:rsidRDefault="00E972E4" w:rsidP="00E972E4">
      <w:pPr>
        <w:pStyle w:val="aa"/>
        <w:ind w:right="-7" w:firstLine="567"/>
        <w:jc w:val="right"/>
        <w:rPr>
          <w:rFonts w:ascii="GHEA Grapalat" w:hAnsi="GHEA Grapalat" w:cs="Sylfaen"/>
          <w:i/>
          <w:sz w:val="22"/>
          <w:lang w:val="af-ZA"/>
        </w:rPr>
      </w:pPr>
    </w:p>
    <w:p w14:paraId="1502B9C1" w14:textId="77777777" w:rsidR="00E972E4" w:rsidRPr="00A71D81" w:rsidRDefault="00E972E4" w:rsidP="00E972E4">
      <w:pPr>
        <w:pStyle w:val="aa"/>
        <w:ind w:right="-7" w:firstLine="567"/>
        <w:jc w:val="right"/>
        <w:rPr>
          <w:rFonts w:ascii="GHEA Grapalat" w:hAnsi="GHEA Grapalat" w:cs="Sylfaen"/>
          <w:i/>
          <w:sz w:val="22"/>
          <w:lang w:val="af-ZA"/>
        </w:rPr>
      </w:pPr>
    </w:p>
    <w:p w14:paraId="249CD9B0" w14:textId="77777777" w:rsidR="00E972E4" w:rsidRPr="00A71D81" w:rsidRDefault="00E972E4" w:rsidP="00E972E4">
      <w:pPr>
        <w:pStyle w:val="aa"/>
        <w:ind w:right="-7" w:firstLine="567"/>
        <w:jc w:val="right"/>
        <w:rPr>
          <w:rFonts w:ascii="GHEA Grapalat" w:hAnsi="GHEA Grapalat" w:cs="Sylfaen"/>
          <w:i/>
          <w:sz w:val="22"/>
          <w:lang w:val="af-ZA"/>
        </w:rPr>
      </w:pPr>
    </w:p>
    <w:p w14:paraId="14DF2A70" w14:textId="32270DFE" w:rsidR="00E972E4" w:rsidRDefault="00E972E4" w:rsidP="00E972E4">
      <w:pPr>
        <w:ind w:firstLine="567"/>
        <w:jc w:val="right"/>
        <w:rPr>
          <w:rFonts w:ascii="GHEA Grapalat" w:hAnsi="GHEA Grapalat"/>
          <w:sz w:val="20"/>
          <w:szCs w:val="20"/>
          <w:lang w:val="af-ZA"/>
        </w:rPr>
      </w:pPr>
    </w:p>
    <w:p w14:paraId="1F50A1D7" w14:textId="77777777" w:rsidR="004F2935" w:rsidRDefault="004F2935" w:rsidP="00E972E4">
      <w:pPr>
        <w:ind w:firstLine="567"/>
        <w:jc w:val="right"/>
        <w:rPr>
          <w:rFonts w:ascii="GHEA Grapalat" w:hAnsi="GHEA Grapalat"/>
          <w:sz w:val="20"/>
          <w:szCs w:val="20"/>
          <w:lang w:val="af-ZA"/>
        </w:rPr>
      </w:pPr>
    </w:p>
    <w:p w14:paraId="3057EDBC" w14:textId="4CEF56BB" w:rsidR="00E972E4" w:rsidRPr="0050546E" w:rsidRDefault="00E972E4" w:rsidP="00E972E4">
      <w:pPr>
        <w:ind w:firstLine="567"/>
        <w:jc w:val="right"/>
        <w:rPr>
          <w:rFonts w:ascii="GHEA Grapalat" w:hAnsi="GHEA Grapalat"/>
          <w:sz w:val="20"/>
          <w:szCs w:val="20"/>
          <w:lang w:val="af-ZA"/>
        </w:rPr>
      </w:pPr>
      <w:r w:rsidRPr="0050546E">
        <w:rPr>
          <w:rFonts w:ascii="GHEA Grapalat" w:hAnsi="GHEA Grapalat"/>
          <w:sz w:val="20"/>
          <w:szCs w:val="20"/>
          <w:lang w:val="af-ZA"/>
        </w:rPr>
        <w:lastRenderedPageBreak/>
        <w:t>Հաստատված է</w:t>
      </w:r>
    </w:p>
    <w:p w14:paraId="38481300" w14:textId="6586FF80" w:rsidR="00E972E4" w:rsidRPr="0050546E" w:rsidRDefault="00E972E4" w:rsidP="00E972E4">
      <w:pPr>
        <w:ind w:firstLine="567"/>
        <w:jc w:val="right"/>
        <w:rPr>
          <w:rFonts w:ascii="GHEA Grapalat" w:hAnsi="GHEA Grapalat"/>
          <w:sz w:val="20"/>
          <w:szCs w:val="20"/>
          <w:lang w:val="af-ZA"/>
        </w:rPr>
      </w:pPr>
      <w:r w:rsidRPr="0050546E">
        <w:rPr>
          <w:rFonts w:ascii="GHEA Grapalat" w:hAnsi="GHEA Grapalat"/>
          <w:sz w:val="20"/>
          <w:szCs w:val="20"/>
          <w:lang w:val="af-ZA"/>
        </w:rPr>
        <w:t>«ԳՀ</w:t>
      </w:r>
      <w:r>
        <w:rPr>
          <w:rFonts w:ascii="GHEA Grapalat" w:hAnsi="GHEA Grapalat"/>
          <w:sz w:val="20"/>
          <w:szCs w:val="20"/>
          <w:lang w:val="hy-AM"/>
        </w:rPr>
        <w:t>Ծ</w:t>
      </w:r>
      <w:r w:rsidRPr="0050546E">
        <w:rPr>
          <w:rFonts w:ascii="GHEA Grapalat" w:hAnsi="GHEA Grapalat"/>
          <w:sz w:val="20"/>
          <w:szCs w:val="20"/>
          <w:lang w:val="af-ZA"/>
        </w:rPr>
        <w:t>ՁԲ-202</w:t>
      </w:r>
      <w:r w:rsidR="004F2935">
        <w:rPr>
          <w:rFonts w:ascii="GHEA Grapalat" w:hAnsi="GHEA Grapalat"/>
          <w:sz w:val="20"/>
          <w:szCs w:val="20"/>
          <w:lang w:val="hy-AM"/>
        </w:rPr>
        <w:t>4</w:t>
      </w:r>
      <w:r>
        <w:rPr>
          <w:rFonts w:ascii="GHEA Grapalat" w:hAnsi="GHEA Grapalat"/>
          <w:sz w:val="20"/>
          <w:szCs w:val="20"/>
          <w:lang w:val="hy-AM"/>
        </w:rPr>
        <w:t>/1</w:t>
      </w:r>
      <w:r w:rsidRPr="0050546E">
        <w:rPr>
          <w:rFonts w:ascii="GHEA Grapalat" w:hAnsi="GHEA Grapalat"/>
          <w:sz w:val="20"/>
          <w:szCs w:val="20"/>
          <w:lang w:val="af-ZA"/>
        </w:rPr>
        <w:t xml:space="preserve">-ԴԲԳԳԿ» ծածկագրով </w:t>
      </w:r>
    </w:p>
    <w:p w14:paraId="400DA856" w14:textId="77777777" w:rsidR="00E972E4" w:rsidRPr="00F77527" w:rsidRDefault="00E972E4" w:rsidP="00E972E4">
      <w:pPr>
        <w:ind w:firstLine="567"/>
        <w:jc w:val="right"/>
        <w:rPr>
          <w:rFonts w:ascii="GHEA Grapalat" w:hAnsi="GHEA Grapalat"/>
          <w:sz w:val="20"/>
          <w:szCs w:val="20"/>
          <w:lang w:val="af-ZA"/>
        </w:rPr>
      </w:pPr>
      <w:r w:rsidRPr="00F77527">
        <w:rPr>
          <w:rFonts w:ascii="GHEA Grapalat" w:hAnsi="GHEA Grapalat"/>
          <w:sz w:val="20"/>
          <w:szCs w:val="20"/>
          <w:lang w:val="af-ZA"/>
        </w:rPr>
        <w:t>գնանշման հարցման գնահատող հանձնաժողովի</w:t>
      </w:r>
    </w:p>
    <w:p w14:paraId="66FFD411" w14:textId="5DFBC3FA" w:rsidR="00E972E4" w:rsidRPr="0050546E" w:rsidRDefault="00E972E4" w:rsidP="00E972E4">
      <w:pPr>
        <w:ind w:firstLine="567"/>
        <w:jc w:val="right"/>
        <w:rPr>
          <w:rFonts w:ascii="GHEA Grapalat" w:hAnsi="GHEA Grapalat"/>
          <w:sz w:val="20"/>
          <w:szCs w:val="20"/>
          <w:lang w:val="af-ZA"/>
        </w:rPr>
      </w:pPr>
      <w:r w:rsidRPr="00F77527">
        <w:rPr>
          <w:rFonts w:ascii="GHEA Grapalat" w:hAnsi="GHEA Grapalat"/>
          <w:sz w:val="20"/>
          <w:szCs w:val="20"/>
          <w:lang w:val="af-ZA"/>
        </w:rPr>
        <w:t xml:space="preserve"> 202</w:t>
      </w:r>
      <w:r>
        <w:rPr>
          <w:rFonts w:ascii="GHEA Grapalat" w:hAnsi="GHEA Grapalat"/>
          <w:sz w:val="20"/>
          <w:szCs w:val="20"/>
          <w:lang w:val="hy-AM"/>
        </w:rPr>
        <w:t>3</w:t>
      </w:r>
      <w:r w:rsidRPr="00F77527">
        <w:rPr>
          <w:rFonts w:ascii="GHEA Grapalat" w:hAnsi="GHEA Grapalat"/>
          <w:sz w:val="20"/>
          <w:szCs w:val="20"/>
          <w:lang w:val="af-ZA"/>
        </w:rPr>
        <w:t xml:space="preserve">թ. </w:t>
      </w:r>
      <w:r w:rsidR="004F2935">
        <w:rPr>
          <w:rFonts w:ascii="GHEA Grapalat" w:hAnsi="GHEA Grapalat"/>
          <w:sz w:val="20"/>
          <w:szCs w:val="20"/>
          <w:lang w:val="hy-AM"/>
        </w:rPr>
        <w:t>նոյեմբերի 21</w:t>
      </w:r>
      <w:r w:rsidRPr="00F77527">
        <w:rPr>
          <w:rFonts w:ascii="GHEA Grapalat" w:hAnsi="GHEA Grapalat"/>
          <w:sz w:val="20"/>
          <w:szCs w:val="20"/>
          <w:lang w:val="af-ZA"/>
        </w:rPr>
        <w:t>-ի N 1</w:t>
      </w:r>
      <w:r w:rsidRPr="0050546E">
        <w:rPr>
          <w:rFonts w:ascii="GHEA Grapalat" w:hAnsi="GHEA Grapalat"/>
          <w:sz w:val="20"/>
          <w:szCs w:val="20"/>
          <w:lang w:val="af-ZA"/>
        </w:rPr>
        <w:t xml:space="preserve"> որոշմամբ</w:t>
      </w:r>
    </w:p>
    <w:p w14:paraId="7F776E6F" w14:textId="77777777" w:rsidR="00E972E4" w:rsidRPr="0050546E" w:rsidRDefault="00E972E4" w:rsidP="00E972E4">
      <w:pPr>
        <w:ind w:right="-7" w:firstLine="567"/>
        <w:jc w:val="center"/>
        <w:rPr>
          <w:rFonts w:ascii="GHEA Grapalat" w:hAnsi="GHEA Grapalat"/>
          <w:sz w:val="20"/>
          <w:szCs w:val="20"/>
          <w:lang w:val="af-ZA"/>
        </w:rPr>
      </w:pPr>
    </w:p>
    <w:p w14:paraId="23D4857F" w14:textId="77777777" w:rsidR="00E972E4" w:rsidRPr="0050546E" w:rsidRDefault="00E972E4" w:rsidP="00E972E4">
      <w:pPr>
        <w:ind w:right="-7" w:firstLine="567"/>
        <w:jc w:val="center"/>
        <w:rPr>
          <w:rFonts w:ascii="GHEA Grapalat" w:hAnsi="GHEA Grapalat"/>
          <w:sz w:val="20"/>
          <w:szCs w:val="20"/>
          <w:lang w:val="af-ZA"/>
        </w:rPr>
      </w:pPr>
    </w:p>
    <w:p w14:paraId="2B1225A4" w14:textId="77777777" w:rsidR="00E972E4" w:rsidRPr="0050546E" w:rsidRDefault="00E972E4" w:rsidP="00E972E4">
      <w:pPr>
        <w:ind w:right="-7" w:firstLine="567"/>
        <w:jc w:val="center"/>
        <w:rPr>
          <w:rFonts w:ascii="GHEA Grapalat" w:hAnsi="GHEA Grapalat"/>
          <w:sz w:val="20"/>
          <w:szCs w:val="20"/>
          <w:lang w:val="af-ZA"/>
        </w:rPr>
      </w:pPr>
    </w:p>
    <w:p w14:paraId="723AC982" w14:textId="77777777" w:rsidR="00E972E4" w:rsidRPr="0050546E" w:rsidRDefault="00E972E4" w:rsidP="00E972E4">
      <w:pPr>
        <w:ind w:right="-7" w:firstLine="567"/>
        <w:jc w:val="center"/>
        <w:rPr>
          <w:rFonts w:ascii="GHEA Grapalat" w:hAnsi="GHEA Grapalat"/>
          <w:sz w:val="20"/>
          <w:szCs w:val="20"/>
          <w:lang w:val="af-ZA"/>
        </w:rPr>
      </w:pPr>
    </w:p>
    <w:p w14:paraId="545184A0" w14:textId="77777777" w:rsidR="00E972E4" w:rsidRPr="0050546E" w:rsidRDefault="00E972E4" w:rsidP="00E972E4">
      <w:pPr>
        <w:ind w:right="-7" w:firstLine="567"/>
        <w:jc w:val="center"/>
        <w:rPr>
          <w:rFonts w:ascii="GHEA Grapalat" w:hAnsi="GHEA Grapalat"/>
          <w:sz w:val="20"/>
          <w:szCs w:val="20"/>
          <w:lang w:val="af-ZA"/>
        </w:rPr>
      </w:pPr>
    </w:p>
    <w:p w14:paraId="5659C677" w14:textId="77777777" w:rsidR="00E972E4" w:rsidRPr="0050546E" w:rsidRDefault="00E972E4" w:rsidP="00E972E4">
      <w:pPr>
        <w:ind w:right="-7" w:firstLine="567"/>
        <w:jc w:val="center"/>
        <w:rPr>
          <w:rFonts w:ascii="GHEA Grapalat" w:hAnsi="GHEA Grapalat"/>
          <w:sz w:val="20"/>
          <w:szCs w:val="20"/>
          <w:lang w:val="af-ZA"/>
        </w:rPr>
      </w:pPr>
    </w:p>
    <w:p w14:paraId="4D1FA2FD" w14:textId="77777777" w:rsidR="00E972E4" w:rsidRPr="0050546E" w:rsidRDefault="00E972E4" w:rsidP="00E972E4">
      <w:pPr>
        <w:ind w:right="-7" w:firstLine="567"/>
        <w:jc w:val="center"/>
        <w:rPr>
          <w:rFonts w:ascii="GHEA Grapalat" w:hAnsi="GHEA Grapalat"/>
          <w:sz w:val="20"/>
          <w:szCs w:val="20"/>
          <w:lang w:val="af-ZA"/>
        </w:rPr>
      </w:pPr>
    </w:p>
    <w:p w14:paraId="51BCA2FE" w14:textId="77777777" w:rsidR="00E972E4" w:rsidRPr="0050546E" w:rsidRDefault="00E972E4" w:rsidP="00E972E4">
      <w:pPr>
        <w:ind w:right="-7" w:firstLine="567"/>
        <w:jc w:val="center"/>
        <w:rPr>
          <w:rFonts w:ascii="GHEA Grapalat" w:hAnsi="GHEA Grapalat"/>
          <w:sz w:val="20"/>
          <w:szCs w:val="20"/>
          <w:lang w:val="af-ZA"/>
        </w:rPr>
      </w:pPr>
    </w:p>
    <w:p w14:paraId="4CC5D75E" w14:textId="77777777" w:rsidR="00E972E4" w:rsidRPr="0050546E" w:rsidRDefault="00E972E4" w:rsidP="00E972E4">
      <w:pPr>
        <w:ind w:right="-7" w:firstLine="567"/>
        <w:jc w:val="center"/>
        <w:rPr>
          <w:rFonts w:ascii="GHEA Grapalat" w:hAnsi="GHEA Grapalat"/>
          <w:sz w:val="20"/>
          <w:szCs w:val="20"/>
          <w:lang w:val="af-ZA"/>
        </w:rPr>
      </w:pPr>
    </w:p>
    <w:p w14:paraId="5CE41CF8" w14:textId="77777777" w:rsidR="00E972E4" w:rsidRPr="0050546E" w:rsidRDefault="00E972E4" w:rsidP="00E972E4">
      <w:pPr>
        <w:ind w:right="-7" w:firstLine="567"/>
        <w:jc w:val="center"/>
        <w:rPr>
          <w:rFonts w:ascii="GHEA Grapalat" w:hAnsi="GHEA Grapalat"/>
          <w:sz w:val="20"/>
          <w:szCs w:val="20"/>
          <w:lang w:val="af-ZA"/>
        </w:rPr>
      </w:pPr>
    </w:p>
    <w:p w14:paraId="36383E8B" w14:textId="77777777" w:rsidR="00E972E4" w:rsidRPr="0050546E" w:rsidRDefault="00E972E4" w:rsidP="00E972E4">
      <w:pPr>
        <w:tabs>
          <w:tab w:val="left" w:pos="5968"/>
        </w:tabs>
        <w:ind w:right="-7" w:firstLine="567"/>
        <w:jc w:val="center"/>
        <w:rPr>
          <w:rFonts w:ascii="GHEA Grapalat" w:hAnsi="GHEA Grapalat"/>
          <w:sz w:val="20"/>
          <w:szCs w:val="20"/>
          <w:lang w:val="af-ZA"/>
        </w:rPr>
      </w:pPr>
      <w:r w:rsidRPr="0050546E">
        <w:rPr>
          <w:rFonts w:ascii="GHEA Grapalat" w:hAnsi="GHEA Grapalat"/>
          <w:sz w:val="20"/>
          <w:szCs w:val="20"/>
          <w:lang w:val="af-ZA"/>
        </w:rPr>
        <w:t>ՀՀ ԱՆ «Դատաբժշկական Գիտագործնական Կենտրոն» ՊՈԱԿ</w:t>
      </w:r>
    </w:p>
    <w:p w14:paraId="26C43C48" w14:textId="77777777" w:rsidR="00E972E4" w:rsidRPr="0050546E" w:rsidRDefault="00E972E4" w:rsidP="00E972E4">
      <w:pPr>
        <w:ind w:right="-7" w:firstLine="567"/>
        <w:jc w:val="center"/>
        <w:rPr>
          <w:rFonts w:ascii="GHEA Grapalat" w:hAnsi="GHEA Grapalat"/>
          <w:sz w:val="20"/>
          <w:szCs w:val="20"/>
          <w:lang w:val="af-ZA"/>
        </w:rPr>
      </w:pPr>
    </w:p>
    <w:p w14:paraId="51494B34" w14:textId="77777777" w:rsidR="00E972E4" w:rsidRPr="0050546E" w:rsidRDefault="00E972E4" w:rsidP="00E972E4">
      <w:pPr>
        <w:ind w:right="-7" w:firstLine="567"/>
        <w:jc w:val="center"/>
        <w:rPr>
          <w:rFonts w:ascii="GHEA Grapalat" w:hAnsi="GHEA Grapalat"/>
          <w:sz w:val="20"/>
          <w:szCs w:val="20"/>
          <w:lang w:val="af-ZA"/>
        </w:rPr>
      </w:pPr>
    </w:p>
    <w:p w14:paraId="03D6FAD0" w14:textId="77777777" w:rsidR="00E972E4" w:rsidRPr="0050546E" w:rsidRDefault="00E972E4" w:rsidP="00E972E4">
      <w:pPr>
        <w:ind w:right="-7" w:firstLine="567"/>
        <w:jc w:val="center"/>
        <w:rPr>
          <w:rFonts w:ascii="GHEA Grapalat" w:hAnsi="GHEA Grapalat"/>
          <w:sz w:val="20"/>
          <w:szCs w:val="20"/>
          <w:lang w:val="af-ZA"/>
        </w:rPr>
      </w:pPr>
    </w:p>
    <w:p w14:paraId="6960A6C5" w14:textId="77777777" w:rsidR="00E972E4" w:rsidRPr="0050546E" w:rsidRDefault="00E972E4" w:rsidP="00E972E4">
      <w:pPr>
        <w:ind w:right="-7" w:firstLine="567"/>
        <w:jc w:val="center"/>
        <w:rPr>
          <w:rFonts w:ascii="GHEA Grapalat" w:hAnsi="GHEA Grapalat"/>
          <w:sz w:val="20"/>
          <w:szCs w:val="20"/>
          <w:lang w:val="af-ZA"/>
        </w:rPr>
      </w:pPr>
    </w:p>
    <w:p w14:paraId="3BEAD006" w14:textId="77777777" w:rsidR="00E972E4" w:rsidRPr="0050546E" w:rsidRDefault="00E972E4" w:rsidP="00E972E4">
      <w:pPr>
        <w:ind w:right="-7" w:firstLine="567"/>
        <w:jc w:val="center"/>
        <w:rPr>
          <w:rFonts w:ascii="GHEA Grapalat" w:hAnsi="GHEA Grapalat"/>
          <w:sz w:val="20"/>
          <w:szCs w:val="20"/>
          <w:lang w:val="af-ZA"/>
        </w:rPr>
      </w:pPr>
      <w:r w:rsidRPr="0050546E">
        <w:rPr>
          <w:rFonts w:ascii="GHEA Grapalat" w:hAnsi="GHEA Grapalat"/>
          <w:sz w:val="20"/>
          <w:szCs w:val="20"/>
          <w:lang w:val="af-ZA"/>
        </w:rPr>
        <w:t>Հ Ր Ա Վ Ե Ր</w:t>
      </w:r>
    </w:p>
    <w:p w14:paraId="3A3B44B5" w14:textId="77777777" w:rsidR="00E972E4" w:rsidRPr="0050546E" w:rsidRDefault="00E972E4" w:rsidP="00E972E4">
      <w:pPr>
        <w:ind w:right="-7" w:firstLine="567"/>
        <w:jc w:val="center"/>
        <w:rPr>
          <w:rFonts w:ascii="GHEA Grapalat" w:hAnsi="GHEA Grapalat"/>
          <w:sz w:val="20"/>
          <w:szCs w:val="20"/>
          <w:lang w:val="af-ZA"/>
        </w:rPr>
      </w:pPr>
    </w:p>
    <w:p w14:paraId="0EC79505" w14:textId="77777777" w:rsidR="00E972E4" w:rsidRPr="0050546E" w:rsidRDefault="00E972E4" w:rsidP="00E972E4">
      <w:pPr>
        <w:ind w:right="-7" w:firstLine="567"/>
        <w:jc w:val="center"/>
        <w:rPr>
          <w:rFonts w:ascii="GHEA Grapalat" w:hAnsi="GHEA Grapalat"/>
          <w:sz w:val="20"/>
          <w:szCs w:val="20"/>
          <w:lang w:val="af-ZA"/>
        </w:rPr>
      </w:pPr>
    </w:p>
    <w:p w14:paraId="19AC9C50" w14:textId="77777777" w:rsidR="00E972E4" w:rsidRPr="0050546E" w:rsidRDefault="00E972E4" w:rsidP="00E972E4">
      <w:pPr>
        <w:ind w:right="-7"/>
        <w:jc w:val="center"/>
        <w:rPr>
          <w:rFonts w:ascii="GHEA Grapalat" w:hAnsi="GHEA Grapalat"/>
          <w:sz w:val="20"/>
          <w:szCs w:val="20"/>
          <w:lang w:val="af-ZA"/>
        </w:rPr>
      </w:pPr>
      <w:r w:rsidRPr="0050546E">
        <w:rPr>
          <w:rFonts w:ascii="GHEA Grapalat" w:hAnsi="GHEA Grapalat"/>
          <w:sz w:val="20"/>
          <w:szCs w:val="20"/>
          <w:lang w:val="af-ZA"/>
        </w:rPr>
        <w:t xml:space="preserve">ՀՀ ԱՆ «ԴԱՏԱԲԺՇԿԱԿԱՆ ԳԻՏԱԳՈՐԾՆԱԿԱՆ ԿԵՆՏՐՈՆ» ՊՈԱԿ-Ի ԿԱՐԻՔՆԵՐԻ ՀԱՄԱՐ </w:t>
      </w:r>
      <w:r w:rsidRPr="007C385C">
        <w:rPr>
          <w:rFonts w:ascii="GHEA Grapalat" w:hAnsi="GHEA Grapalat"/>
          <w:sz w:val="20"/>
          <w:szCs w:val="20"/>
          <w:lang w:val="hy-AM"/>
        </w:rPr>
        <w:t xml:space="preserve">ԲԺՇԿԱԿԱՆ ԹԱՓՈՆՆԵՐԻ </w:t>
      </w:r>
      <w:r>
        <w:rPr>
          <w:rFonts w:ascii="GHEA Grapalat" w:hAnsi="GHEA Grapalat"/>
          <w:sz w:val="20"/>
          <w:szCs w:val="20"/>
          <w:lang w:val="hy-AM"/>
        </w:rPr>
        <w:t>ԵՎ</w:t>
      </w:r>
      <w:r w:rsidRPr="007C385C">
        <w:rPr>
          <w:rFonts w:ascii="GHEA Grapalat" w:hAnsi="GHEA Grapalat"/>
          <w:sz w:val="20"/>
          <w:szCs w:val="20"/>
          <w:lang w:val="hy-AM"/>
        </w:rPr>
        <w:t xml:space="preserve"> ԴԵՂՈՐԱՅՔԻ ՈՉՆՉԱՑՄԱՆ ԾԱՌԱՅՈՒԹՅՈՒՆՆԵՐ</w:t>
      </w:r>
      <w:r>
        <w:rPr>
          <w:rFonts w:ascii="GHEA Grapalat" w:hAnsi="GHEA Grapalat"/>
          <w:sz w:val="20"/>
          <w:szCs w:val="20"/>
          <w:lang w:val="hy-AM"/>
        </w:rPr>
        <w:t xml:space="preserve">Ի </w:t>
      </w:r>
      <w:r w:rsidRPr="0050546E">
        <w:rPr>
          <w:rFonts w:ascii="GHEA Grapalat" w:hAnsi="GHEA Grapalat"/>
          <w:sz w:val="20"/>
          <w:szCs w:val="20"/>
          <w:lang w:val="af-ZA"/>
        </w:rPr>
        <w:t>ՁԵՌՔԲԵՐՄԱՆ ՆՊԱՏԱԿՈՎ  ՀԱՅՏԱՐԱՐՎԱԾ ԳՆԱՆՇՄԱՆ ՀԱՐՑՄԱՆ</w:t>
      </w:r>
    </w:p>
    <w:p w14:paraId="0DF56515" w14:textId="77777777" w:rsidR="00E972E4" w:rsidRPr="00A71D81" w:rsidRDefault="00E972E4" w:rsidP="00E972E4">
      <w:pPr>
        <w:pStyle w:val="aa"/>
        <w:ind w:right="-7"/>
        <w:jc w:val="center"/>
        <w:rPr>
          <w:rFonts w:ascii="GHEA Grapalat" w:hAnsi="GHEA Grapalat"/>
          <w:szCs w:val="22"/>
          <w:lang w:val="af-ZA"/>
        </w:rPr>
      </w:pPr>
    </w:p>
    <w:p w14:paraId="1A339D10" w14:textId="77777777" w:rsidR="00E972E4" w:rsidRPr="00A71D81" w:rsidRDefault="00E972E4" w:rsidP="00E972E4">
      <w:pPr>
        <w:pStyle w:val="aa"/>
        <w:ind w:right="-7" w:firstLine="567"/>
        <w:jc w:val="center"/>
        <w:rPr>
          <w:rFonts w:ascii="GHEA Grapalat" w:hAnsi="GHEA Grapalat"/>
          <w:lang w:val="af-ZA"/>
        </w:rPr>
      </w:pPr>
    </w:p>
    <w:p w14:paraId="491D3EC3" w14:textId="77777777" w:rsidR="00E972E4" w:rsidRPr="00A71D81" w:rsidRDefault="00E972E4" w:rsidP="00E972E4">
      <w:pPr>
        <w:pStyle w:val="aa"/>
        <w:ind w:right="-7" w:firstLine="567"/>
        <w:jc w:val="center"/>
        <w:rPr>
          <w:rFonts w:ascii="GHEA Grapalat" w:hAnsi="GHEA Grapalat"/>
          <w:lang w:val="af-ZA"/>
        </w:rPr>
      </w:pPr>
    </w:p>
    <w:p w14:paraId="01FD916A" w14:textId="77777777" w:rsidR="00E972E4" w:rsidRPr="00A71D81" w:rsidRDefault="00E972E4" w:rsidP="00E972E4">
      <w:pPr>
        <w:pStyle w:val="aa"/>
        <w:ind w:right="-7" w:firstLine="567"/>
        <w:jc w:val="center"/>
        <w:rPr>
          <w:rFonts w:ascii="GHEA Grapalat" w:hAnsi="GHEA Grapalat"/>
          <w:lang w:val="af-ZA"/>
        </w:rPr>
      </w:pPr>
    </w:p>
    <w:p w14:paraId="77C0496D" w14:textId="77777777" w:rsidR="00E972E4" w:rsidRPr="00A71D81" w:rsidRDefault="00E972E4" w:rsidP="00E972E4">
      <w:pPr>
        <w:pStyle w:val="aa"/>
        <w:ind w:right="-7" w:firstLine="567"/>
        <w:jc w:val="center"/>
        <w:rPr>
          <w:rFonts w:ascii="GHEA Grapalat" w:hAnsi="GHEA Grapalat"/>
          <w:lang w:val="af-ZA"/>
        </w:rPr>
      </w:pPr>
    </w:p>
    <w:p w14:paraId="26CDC41A" w14:textId="77777777" w:rsidR="00E972E4" w:rsidRPr="00A71D81" w:rsidRDefault="00E972E4" w:rsidP="00E972E4">
      <w:pPr>
        <w:pStyle w:val="aa"/>
        <w:ind w:right="-7" w:firstLine="567"/>
        <w:jc w:val="center"/>
        <w:rPr>
          <w:rFonts w:ascii="GHEA Grapalat" w:hAnsi="GHEA Grapalat"/>
          <w:lang w:val="af-ZA"/>
        </w:rPr>
      </w:pPr>
    </w:p>
    <w:p w14:paraId="3EE8DA69" w14:textId="77777777" w:rsidR="00E972E4" w:rsidRPr="00A71D81" w:rsidRDefault="00E972E4" w:rsidP="00E972E4">
      <w:pPr>
        <w:pStyle w:val="aa"/>
        <w:ind w:right="-7" w:firstLine="567"/>
        <w:jc w:val="center"/>
        <w:rPr>
          <w:rFonts w:ascii="GHEA Grapalat" w:hAnsi="GHEA Grapalat"/>
          <w:lang w:val="af-ZA"/>
        </w:rPr>
      </w:pPr>
    </w:p>
    <w:p w14:paraId="060FB422" w14:textId="77777777" w:rsidR="00E972E4" w:rsidRPr="00A71D81" w:rsidRDefault="00E972E4" w:rsidP="00E972E4">
      <w:pPr>
        <w:pStyle w:val="aa"/>
        <w:ind w:right="-7" w:firstLine="567"/>
        <w:jc w:val="center"/>
        <w:rPr>
          <w:rFonts w:ascii="GHEA Grapalat" w:hAnsi="GHEA Grapalat"/>
          <w:lang w:val="af-ZA"/>
        </w:rPr>
      </w:pPr>
    </w:p>
    <w:p w14:paraId="237E227E" w14:textId="77777777" w:rsidR="00E972E4" w:rsidRPr="00A71D81" w:rsidRDefault="00E972E4" w:rsidP="00E972E4">
      <w:pPr>
        <w:pStyle w:val="aa"/>
        <w:ind w:right="-7" w:firstLine="567"/>
        <w:jc w:val="center"/>
        <w:rPr>
          <w:rFonts w:ascii="GHEA Grapalat" w:hAnsi="GHEA Grapalat"/>
          <w:lang w:val="af-ZA"/>
        </w:rPr>
      </w:pPr>
    </w:p>
    <w:p w14:paraId="38FE00B5" w14:textId="77777777" w:rsidR="00E972E4" w:rsidRPr="00A71D81" w:rsidRDefault="00E972E4" w:rsidP="00E972E4">
      <w:pPr>
        <w:pStyle w:val="aa"/>
        <w:ind w:right="-7" w:firstLine="567"/>
        <w:jc w:val="center"/>
        <w:rPr>
          <w:rFonts w:ascii="GHEA Grapalat" w:hAnsi="GHEA Grapalat"/>
          <w:lang w:val="af-ZA"/>
        </w:rPr>
      </w:pPr>
    </w:p>
    <w:p w14:paraId="036DFDCB" w14:textId="77777777" w:rsidR="00E972E4" w:rsidRPr="00A71D81" w:rsidRDefault="00E972E4" w:rsidP="00E972E4">
      <w:pPr>
        <w:pStyle w:val="aa"/>
        <w:ind w:right="-7" w:firstLine="567"/>
        <w:jc w:val="center"/>
        <w:rPr>
          <w:rFonts w:ascii="GHEA Grapalat" w:hAnsi="GHEA Grapalat"/>
          <w:lang w:val="af-ZA"/>
        </w:rPr>
      </w:pPr>
    </w:p>
    <w:p w14:paraId="2DAE06A6" w14:textId="77777777" w:rsidR="00E972E4" w:rsidRPr="00A71D81" w:rsidRDefault="00E972E4" w:rsidP="00E972E4">
      <w:pPr>
        <w:pStyle w:val="aa"/>
        <w:ind w:right="-7" w:firstLine="567"/>
        <w:jc w:val="center"/>
        <w:rPr>
          <w:rFonts w:ascii="GHEA Grapalat" w:hAnsi="GHEA Grapalat"/>
          <w:lang w:val="af-ZA"/>
        </w:rPr>
      </w:pPr>
    </w:p>
    <w:p w14:paraId="0841E719" w14:textId="77777777" w:rsidR="00E972E4" w:rsidRPr="00A71D81" w:rsidRDefault="00E972E4" w:rsidP="00E972E4">
      <w:pPr>
        <w:pStyle w:val="aa"/>
        <w:ind w:right="-7" w:firstLine="567"/>
        <w:jc w:val="center"/>
        <w:rPr>
          <w:rFonts w:ascii="GHEA Grapalat" w:hAnsi="GHEA Grapalat"/>
          <w:lang w:val="af-ZA"/>
        </w:rPr>
      </w:pPr>
    </w:p>
    <w:p w14:paraId="634B66EC" w14:textId="77777777" w:rsidR="00E972E4" w:rsidRPr="00A71D81" w:rsidRDefault="00E972E4" w:rsidP="00E972E4">
      <w:pPr>
        <w:pStyle w:val="aa"/>
        <w:ind w:right="-7" w:firstLine="567"/>
        <w:jc w:val="center"/>
        <w:rPr>
          <w:rFonts w:ascii="GHEA Grapalat" w:hAnsi="GHEA Grapalat"/>
          <w:lang w:val="af-ZA"/>
        </w:rPr>
      </w:pPr>
    </w:p>
    <w:p w14:paraId="5EB85874" w14:textId="77777777" w:rsidR="00E972E4" w:rsidRPr="00A71D81" w:rsidRDefault="00E972E4" w:rsidP="00E972E4">
      <w:pPr>
        <w:pStyle w:val="aa"/>
        <w:ind w:right="-7" w:firstLine="567"/>
        <w:jc w:val="center"/>
        <w:rPr>
          <w:rFonts w:ascii="GHEA Grapalat" w:hAnsi="GHEA Grapalat"/>
          <w:lang w:val="af-ZA"/>
        </w:rPr>
      </w:pPr>
    </w:p>
    <w:p w14:paraId="6126497B" w14:textId="77777777" w:rsidR="00E972E4" w:rsidRPr="00A71D81" w:rsidRDefault="00E972E4" w:rsidP="00E972E4">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14DDF0BE" w14:textId="77777777" w:rsidR="00E972E4" w:rsidRPr="00A71D81" w:rsidRDefault="00E972E4" w:rsidP="00E972E4">
      <w:pPr>
        <w:ind w:firstLine="567"/>
        <w:jc w:val="center"/>
        <w:rPr>
          <w:rFonts w:ascii="GHEA Grapalat" w:hAnsi="GHEA Grapalat"/>
          <w:b/>
          <w:sz w:val="20"/>
          <w:szCs w:val="22"/>
          <w:lang w:val="af-ZA"/>
        </w:rPr>
      </w:pPr>
    </w:p>
    <w:p w14:paraId="21696292" w14:textId="77777777" w:rsidR="00E972E4" w:rsidRPr="0050546E" w:rsidRDefault="00E972E4" w:rsidP="00E972E4">
      <w:pPr>
        <w:ind w:firstLine="567"/>
        <w:jc w:val="center"/>
        <w:rPr>
          <w:rFonts w:ascii="GHEA Grapalat" w:hAnsi="GHEA Grapalat"/>
          <w:b/>
          <w:sz w:val="20"/>
          <w:szCs w:val="20"/>
          <w:lang w:val="af-ZA"/>
        </w:rPr>
      </w:pPr>
      <w:r w:rsidRPr="0050546E">
        <w:rPr>
          <w:rFonts w:ascii="GHEA Grapalat" w:hAnsi="GHEA Grapalat" w:cs="Sylfaen"/>
          <w:b/>
          <w:sz w:val="20"/>
          <w:szCs w:val="20"/>
        </w:rPr>
        <w:t>ԲՈՎԱՆԴԱԿՈւԹՅՈւՆ</w:t>
      </w:r>
    </w:p>
    <w:p w14:paraId="62F741B2" w14:textId="77777777" w:rsidR="00E972E4" w:rsidRPr="0050546E" w:rsidRDefault="00E972E4" w:rsidP="00E972E4">
      <w:pPr>
        <w:ind w:firstLine="567"/>
        <w:jc w:val="center"/>
        <w:rPr>
          <w:rFonts w:ascii="GHEA Grapalat" w:hAnsi="GHEA Grapalat"/>
          <w:i/>
          <w:sz w:val="20"/>
          <w:lang w:val="af-ZA"/>
        </w:rPr>
      </w:pPr>
    </w:p>
    <w:p w14:paraId="42A02E85" w14:textId="77777777" w:rsidR="00E972E4" w:rsidRPr="0050546E" w:rsidRDefault="00E972E4" w:rsidP="00E972E4">
      <w:pPr>
        <w:ind w:firstLine="567"/>
        <w:jc w:val="center"/>
        <w:rPr>
          <w:rFonts w:ascii="GHEA Grapalat" w:hAnsi="GHEA Grapalat"/>
          <w:i/>
          <w:sz w:val="20"/>
          <w:lang w:val="af-ZA"/>
        </w:rPr>
      </w:pPr>
      <w:r w:rsidRPr="0050546E">
        <w:rPr>
          <w:rFonts w:ascii="GHEA Grapalat" w:hAnsi="GHEA Grapalat"/>
          <w:b/>
          <w:sz w:val="20"/>
          <w:lang w:val="af-ZA"/>
        </w:rPr>
        <w:t>ՀՀ ԱՆ «ԴԱՏԱԲԺՇԿԱԿԱՆ ԳԻՏԱԳՈՐԾՆԱԿԱՆ ԿԵՆՏՐՈՆ» ՊՈԱԿ</w:t>
      </w:r>
      <w:r w:rsidRPr="00511FB5">
        <w:rPr>
          <w:rFonts w:ascii="GHEA Grapalat" w:hAnsi="GHEA Grapalat"/>
          <w:b/>
          <w:sz w:val="20"/>
          <w:lang w:val="af-ZA"/>
        </w:rPr>
        <w:t xml:space="preserve">-Ի </w:t>
      </w:r>
      <w:r w:rsidRPr="0050546E">
        <w:rPr>
          <w:rFonts w:ascii="GHEA Grapalat" w:hAnsi="GHEA Grapalat"/>
          <w:b/>
          <w:sz w:val="20"/>
          <w:lang w:val="af-ZA"/>
        </w:rPr>
        <w:t>ԿԱՐԻՔՆԵՐԻ ՀԱՄԱՐ</w:t>
      </w:r>
      <w:r w:rsidRPr="00511FB5">
        <w:rPr>
          <w:rFonts w:ascii="GHEA Grapalat" w:hAnsi="GHEA Grapalat"/>
          <w:b/>
          <w:sz w:val="20"/>
          <w:lang w:val="af-ZA"/>
        </w:rPr>
        <w:t xml:space="preserve"> </w:t>
      </w:r>
      <w:r w:rsidRPr="007C385C">
        <w:rPr>
          <w:rFonts w:ascii="GHEA Grapalat" w:hAnsi="GHEA Grapalat"/>
          <w:b/>
          <w:sz w:val="20"/>
          <w:lang w:val="af-ZA"/>
        </w:rPr>
        <w:t>ԲԺՇԿԱԿԱՆ ԹԱՓՈՆՆԵՐԻ ԵՎ ԴԵՂՈՐԱՅՔԻ ՈՉՆՉԱՑՄԱՆ ԾԱՌԱՅՈՒԹՅՈՒՆՆԵՐԻ</w:t>
      </w:r>
      <w:r w:rsidRPr="00511FB5">
        <w:rPr>
          <w:rFonts w:ascii="GHEA Grapalat" w:hAnsi="GHEA Grapalat"/>
          <w:b/>
          <w:sz w:val="20"/>
          <w:lang w:val="af-ZA"/>
        </w:rPr>
        <w:t xml:space="preserve"> </w:t>
      </w:r>
      <w:r w:rsidRPr="0050546E">
        <w:rPr>
          <w:rFonts w:ascii="GHEA Grapalat" w:hAnsi="GHEA Grapalat"/>
          <w:b/>
          <w:sz w:val="20"/>
          <w:lang w:val="af-ZA"/>
        </w:rPr>
        <w:t xml:space="preserve">ՁԵՌՔԲԵՐՄԱՆ ՆՊԱՏԱԿՈՎ ՀԱՅՏԱՐԱՐՎԱԾ </w:t>
      </w:r>
      <w:r w:rsidRPr="0050546E">
        <w:rPr>
          <w:rFonts w:ascii="GHEA Grapalat" w:hAnsi="GHEA Grapalat"/>
          <w:b/>
          <w:sz w:val="20"/>
          <w:lang w:val="hy-AM"/>
        </w:rPr>
        <w:t>ԳՆԱՆՇՄԱՆ ՀԱՐՑՄԱՆ</w:t>
      </w:r>
      <w:r w:rsidRPr="0050546E">
        <w:rPr>
          <w:rFonts w:ascii="GHEA Grapalat" w:hAnsi="GHEA Grapalat"/>
          <w:b/>
          <w:sz w:val="20"/>
          <w:lang w:val="af-ZA"/>
        </w:rPr>
        <w:t xml:space="preserve"> ՀՐԱՎԵՐԻ</w:t>
      </w:r>
    </w:p>
    <w:p w14:paraId="16256A87" w14:textId="77777777" w:rsidR="00E972E4" w:rsidRPr="00A71D81" w:rsidRDefault="00E972E4" w:rsidP="00E972E4">
      <w:pPr>
        <w:ind w:firstLine="567"/>
        <w:jc w:val="center"/>
        <w:rPr>
          <w:rFonts w:ascii="GHEA Grapalat" w:hAnsi="GHEA Grapalat" w:cs="Sylfaen"/>
          <w:b/>
          <w:sz w:val="20"/>
          <w:szCs w:val="22"/>
          <w:lang w:val="af-ZA"/>
        </w:rPr>
      </w:pPr>
    </w:p>
    <w:p w14:paraId="34747816" w14:textId="77777777" w:rsidR="00E972E4" w:rsidRPr="00A71D81" w:rsidRDefault="00E972E4" w:rsidP="00E972E4">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732FC2EC" w14:textId="77777777" w:rsidR="00E972E4" w:rsidRPr="00A71D81" w:rsidRDefault="00E972E4" w:rsidP="00E972E4">
      <w:pPr>
        <w:ind w:firstLine="567"/>
        <w:jc w:val="both"/>
        <w:rPr>
          <w:rFonts w:ascii="GHEA Grapalat" w:hAnsi="GHEA Grapalat"/>
          <w:sz w:val="20"/>
          <w:lang w:val="af-ZA"/>
        </w:rPr>
      </w:pPr>
    </w:p>
    <w:p w14:paraId="0A55DD43"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B15FAD4"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3544664A"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1C150578" w14:textId="77777777" w:rsidR="00E972E4" w:rsidRPr="00A71D81" w:rsidRDefault="00E972E4" w:rsidP="00E972E4">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6D7F853D"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50275B49"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10E5EF8A" w14:textId="77777777" w:rsidR="00E972E4" w:rsidRPr="00A71D81" w:rsidRDefault="00E972E4" w:rsidP="00E972E4">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602349D0"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44D391BF"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038B166B"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9E7CC09"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1C8B1B7C" w14:textId="77777777" w:rsidR="00E972E4" w:rsidRPr="00A71D81" w:rsidRDefault="00E972E4" w:rsidP="00E972E4">
      <w:pPr>
        <w:ind w:firstLine="567"/>
        <w:jc w:val="both"/>
        <w:rPr>
          <w:rFonts w:ascii="GHEA Grapalat" w:hAnsi="GHEA Grapalat"/>
          <w:sz w:val="20"/>
          <w:lang w:val="af-ZA"/>
        </w:rPr>
      </w:pPr>
    </w:p>
    <w:p w14:paraId="1FAA2FF4" w14:textId="77777777" w:rsidR="00E972E4" w:rsidRPr="00A71D81" w:rsidRDefault="00E972E4" w:rsidP="00E972E4">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Pr>
          <w:rFonts w:ascii="GHEA Grapalat" w:hAnsi="GHEA Grapalat" w:cs="Sylfaen"/>
          <w:b/>
          <w:sz w:val="20"/>
          <w:lang w:val="hy-AM"/>
        </w:rPr>
        <w:t>ԳՆԱՆՇՄԱՆ ՀԱՐՑՄԱՆ</w:t>
      </w:r>
      <w:r w:rsidRPr="00616F93">
        <w:rPr>
          <w:rFonts w:ascii="GHEA Grapalat" w:hAnsi="GHEA Grapalat" w:cs="Sylfae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5EFE5731" w14:textId="77777777" w:rsidR="00E972E4" w:rsidRPr="00A71D81" w:rsidRDefault="00E972E4" w:rsidP="00E972E4">
      <w:pPr>
        <w:ind w:firstLine="567"/>
        <w:jc w:val="both"/>
        <w:rPr>
          <w:rFonts w:ascii="GHEA Grapalat" w:hAnsi="GHEA Grapalat"/>
          <w:sz w:val="20"/>
          <w:lang w:val="af-ZA"/>
        </w:rPr>
      </w:pPr>
    </w:p>
    <w:p w14:paraId="5E63CB70"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35808352" w14:textId="77777777" w:rsidR="00E972E4" w:rsidRPr="00A71D81" w:rsidRDefault="00E972E4" w:rsidP="00E972E4">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1E3AAF64" w14:textId="77777777" w:rsidR="00E972E4" w:rsidRPr="00A71D81" w:rsidRDefault="00E972E4" w:rsidP="00E972E4">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4C67578F" w14:textId="77777777" w:rsidR="00E972E4" w:rsidRPr="00A71D81" w:rsidRDefault="00E972E4" w:rsidP="00E972E4">
      <w:pPr>
        <w:ind w:firstLine="1134"/>
        <w:jc w:val="both"/>
        <w:rPr>
          <w:rFonts w:ascii="GHEA Grapalat" w:hAnsi="GHEA Grapalat" w:cs="Times Armenian"/>
          <w:sz w:val="20"/>
          <w:lang w:val="af-ZA"/>
        </w:rPr>
      </w:pPr>
    </w:p>
    <w:p w14:paraId="3396E6B0" w14:textId="1A945435" w:rsidR="00E972E4" w:rsidRPr="00A71D81" w:rsidRDefault="00E972E4" w:rsidP="00E972E4">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Pr>
          <w:rFonts w:ascii="GHEA Grapalat" w:hAnsi="GHEA Grapalat" w:cs="Times Armenian"/>
          <w:sz w:val="20"/>
          <w:lang w:val="hy-AM"/>
        </w:rPr>
        <w:t>ԳՀԾՁԲ-202</w:t>
      </w:r>
      <w:r w:rsidR="004F2935">
        <w:rPr>
          <w:rFonts w:ascii="GHEA Grapalat" w:hAnsi="GHEA Grapalat" w:cs="Times Armenian"/>
          <w:sz w:val="20"/>
          <w:lang w:val="hy-AM"/>
        </w:rPr>
        <w:t>4</w:t>
      </w:r>
      <w:r>
        <w:rPr>
          <w:rFonts w:ascii="GHEA Grapalat" w:hAnsi="GHEA Grapalat" w:cs="Times Armenian"/>
          <w:sz w:val="20"/>
          <w:lang w:val="hy-AM"/>
        </w:rPr>
        <w:t>/1-ԴԲԳԳԿ</w:t>
      </w:r>
      <w:r w:rsidRPr="00616F93">
        <w:rPr>
          <w:rFonts w:ascii="GHEA Grapalat" w:hAnsi="GHEA Grapalat" w:cs="Sylfae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EE176F">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3F1CAA55" w14:textId="77777777" w:rsidR="00E972E4" w:rsidRPr="00A71D81" w:rsidRDefault="00E972E4" w:rsidP="00E972E4">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50546E">
        <w:rPr>
          <w:rFonts w:ascii="GHEA Grapalat" w:hAnsi="GHEA Grapalat" w:cs="Sylfaen"/>
          <w:sz w:val="20"/>
        </w:rPr>
        <w:t>ՀՀ</w:t>
      </w:r>
      <w:r w:rsidRPr="007C385C">
        <w:rPr>
          <w:rFonts w:ascii="GHEA Grapalat" w:hAnsi="GHEA Grapalat" w:cs="Sylfaen"/>
          <w:sz w:val="20"/>
          <w:lang w:val="af-ZA"/>
        </w:rPr>
        <w:t xml:space="preserve"> </w:t>
      </w:r>
      <w:r w:rsidRPr="0050546E">
        <w:rPr>
          <w:rFonts w:ascii="GHEA Grapalat" w:hAnsi="GHEA Grapalat" w:cs="Sylfaen"/>
          <w:sz w:val="20"/>
        </w:rPr>
        <w:t>ԱՆ</w:t>
      </w:r>
      <w:r w:rsidRPr="007C385C">
        <w:rPr>
          <w:rFonts w:ascii="GHEA Grapalat" w:hAnsi="GHEA Grapalat" w:cs="Sylfaen"/>
          <w:sz w:val="20"/>
          <w:lang w:val="af-ZA"/>
        </w:rPr>
        <w:t xml:space="preserve"> «</w:t>
      </w:r>
      <w:r w:rsidRPr="0050546E">
        <w:rPr>
          <w:rFonts w:ascii="GHEA Grapalat" w:hAnsi="GHEA Grapalat" w:cs="Sylfaen"/>
          <w:sz w:val="20"/>
        </w:rPr>
        <w:t>Դատաբժշկական</w:t>
      </w:r>
      <w:r w:rsidRPr="007C385C">
        <w:rPr>
          <w:rFonts w:ascii="GHEA Grapalat" w:hAnsi="GHEA Grapalat" w:cs="Sylfaen"/>
          <w:sz w:val="20"/>
          <w:lang w:val="af-ZA"/>
        </w:rPr>
        <w:t xml:space="preserve"> </w:t>
      </w:r>
      <w:r w:rsidRPr="0050546E">
        <w:rPr>
          <w:rFonts w:ascii="GHEA Grapalat" w:hAnsi="GHEA Grapalat" w:cs="Sylfaen"/>
          <w:sz w:val="20"/>
        </w:rPr>
        <w:t>Գիտագործնական</w:t>
      </w:r>
      <w:r w:rsidRPr="007C385C">
        <w:rPr>
          <w:rFonts w:ascii="GHEA Grapalat" w:hAnsi="GHEA Grapalat" w:cs="Sylfaen"/>
          <w:sz w:val="20"/>
          <w:lang w:val="af-ZA"/>
        </w:rPr>
        <w:t xml:space="preserve"> </w:t>
      </w:r>
      <w:r w:rsidRPr="0050546E">
        <w:rPr>
          <w:rFonts w:ascii="GHEA Grapalat" w:hAnsi="GHEA Grapalat" w:cs="Sylfaen"/>
          <w:sz w:val="20"/>
        </w:rPr>
        <w:t>Կենտրոն</w:t>
      </w:r>
      <w:r w:rsidRPr="007C385C">
        <w:rPr>
          <w:rFonts w:ascii="GHEA Grapalat" w:hAnsi="GHEA Grapalat" w:cs="Sylfaen"/>
          <w:sz w:val="20"/>
          <w:lang w:val="af-ZA"/>
        </w:rPr>
        <w:t xml:space="preserve">» </w:t>
      </w:r>
      <w:r w:rsidRPr="0050546E">
        <w:rPr>
          <w:rFonts w:ascii="GHEA Grapalat" w:hAnsi="GHEA Grapalat" w:cs="Sylfaen"/>
          <w:sz w:val="20"/>
        </w:rPr>
        <w:t>ՊՈԱԿ</w:t>
      </w:r>
      <w:r w:rsidRPr="007C385C">
        <w:rPr>
          <w:rFonts w:ascii="GHEA Grapalat" w:hAnsi="GHEA Grapalat" w:cs="Sylfaen"/>
          <w:sz w:val="20"/>
          <w:lang w:val="af-ZA"/>
        </w:rPr>
        <w:t>-</w:t>
      </w:r>
      <w:r w:rsidRPr="0050546E">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49BF41CA" w14:textId="77777777" w:rsidR="00E972E4" w:rsidRPr="00A71D81" w:rsidRDefault="00E972E4" w:rsidP="00E972E4">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494BC417" w14:textId="77777777" w:rsidR="00E972E4" w:rsidRPr="00A71D81" w:rsidRDefault="00E972E4" w:rsidP="00E972E4">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7AAE7ACC" w14:textId="77777777" w:rsidR="00E972E4" w:rsidRPr="0050546E" w:rsidRDefault="00E972E4" w:rsidP="00E972E4">
      <w:pPr>
        <w:pStyle w:val="23"/>
        <w:spacing w:line="240" w:lineRule="auto"/>
        <w:ind w:firstLine="567"/>
        <w:rPr>
          <w:rFonts w:ascii="GHEA Grapalat" w:hAnsi="GHEA Grapalat"/>
          <w:lang w:val="hy-AM"/>
        </w:rPr>
      </w:pPr>
      <w:r w:rsidRPr="0050546E">
        <w:rPr>
          <w:rFonts w:ascii="GHEA Grapalat" w:hAnsi="GHEA Grapalat"/>
        </w:rPr>
        <w:t xml:space="preserve">Գնահատող հանձնաժողովի քարտուղարի էլեկտրոնային փոստի հասցեն է` </w:t>
      </w:r>
      <w:hyperlink r:id="rId8" w:history="1">
        <w:r w:rsidRPr="0050546E">
          <w:rPr>
            <w:rFonts w:ascii="GHEA Grapalat" w:hAnsi="GHEA Grapalat"/>
          </w:rPr>
          <w:t>formed78@gmail.com</w:t>
        </w:r>
      </w:hyperlink>
      <w:r w:rsidRPr="0050546E">
        <w:rPr>
          <w:rFonts w:ascii="GHEA Grapalat" w:hAnsi="GHEA Grapalat"/>
          <w:lang w:val="hy-AM"/>
        </w:rPr>
        <w:t>:</w:t>
      </w:r>
    </w:p>
    <w:p w14:paraId="5AD4F667" w14:textId="12A9D927" w:rsidR="00096865" w:rsidRPr="00064ADD" w:rsidRDefault="00E972E4" w:rsidP="00E972E4">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10C9C087" w14:textId="4ED11DAC" w:rsidR="00E972E4" w:rsidRDefault="00096865" w:rsidP="00E972E4">
      <w:pPr>
        <w:pStyle w:val="3"/>
        <w:spacing w:line="240" w:lineRule="auto"/>
        <w:ind w:firstLine="360"/>
        <w:jc w:val="both"/>
        <w:rPr>
          <w:rFonts w:ascii="GHEA Grapalat" w:hAnsi="GHEA Grapalat" w:cs="Times Armenian"/>
          <w:i w:val="0"/>
          <w:lang w:val="af-ZA"/>
        </w:rPr>
      </w:pPr>
      <w:r w:rsidRPr="00064ADD">
        <w:rPr>
          <w:rFonts w:ascii="GHEA Grapalat" w:hAnsi="GHEA Grapalat" w:cs="Sylfaen"/>
          <w:i w:val="0"/>
        </w:rPr>
        <w:t>Գնման</w:t>
      </w:r>
      <w:r w:rsidRPr="00064ADD">
        <w:rPr>
          <w:rFonts w:ascii="GHEA Grapalat" w:hAnsi="GHEA Grapalat" w:cs="Sylfaen"/>
          <w:i w:val="0"/>
          <w:lang w:val="af-ZA"/>
        </w:rPr>
        <w:t xml:space="preserve"> </w:t>
      </w:r>
      <w:r w:rsidRPr="00064ADD">
        <w:rPr>
          <w:rFonts w:ascii="GHEA Grapalat" w:hAnsi="GHEA Grapalat" w:cs="Sylfaen"/>
          <w:i w:val="0"/>
        </w:rPr>
        <w:t>առարկա</w:t>
      </w:r>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r w:rsidR="00E972E4" w:rsidRPr="0050546E">
        <w:rPr>
          <w:rFonts w:ascii="GHEA Grapalat" w:hAnsi="GHEA Grapalat" w:cs="Sylfaen"/>
          <w:i w:val="0"/>
        </w:rPr>
        <w:t xml:space="preserve">ՀՀ ԱՆ «Դատաբժշկական Գիտագործնական Կենտրոն» ՊՈԱԿ-ի </w:t>
      </w:r>
      <w:r w:rsidR="00E972E4" w:rsidRPr="00712340">
        <w:rPr>
          <w:rFonts w:ascii="GHEA Grapalat" w:hAnsi="GHEA Grapalat" w:cs="Sylfaen"/>
          <w:i w:val="0"/>
        </w:rPr>
        <w:t>կարիքների</w:t>
      </w:r>
      <w:r w:rsidR="00E972E4" w:rsidRPr="00712340">
        <w:rPr>
          <w:rFonts w:ascii="GHEA Grapalat" w:hAnsi="GHEA Grapalat" w:cs="Times Armenian"/>
          <w:i w:val="0"/>
          <w:lang w:val="af-ZA"/>
        </w:rPr>
        <w:t xml:space="preserve"> </w:t>
      </w:r>
      <w:r w:rsidR="00E972E4" w:rsidRPr="00712340">
        <w:rPr>
          <w:rFonts w:ascii="GHEA Grapalat" w:hAnsi="GHEA Grapalat" w:cs="Sylfaen"/>
          <w:i w:val="0"/>
        </w:rPr>
        <w:t>համար</w:t>
      </w:r>
      <w:r w:rsidR="00E972E4" w:rsidRPr="00712340">
        <w:rPr>
          <w:rFonts w:ascii="GHEA Grapalat" w:hAnsi="GHEA Grapalat" w:cs="Times Armenian"/>
          <w:i w:val="0"/>
          <w:lang w:val="af-ZA"/>
        </w:rPr>
        <w:t xml:space="preserve">` </w:t>
      </w:r>
      <w:r w:rsidR="00E972E4">
        <w:rPr>
          <w:rFonts w:ascii="GHEA Grapalat" w:hAnsi="GHEA Grapalat"/>
          <w:i w:val="0"/>
          <w:lang w:val="hy-AM"/>
        </w:rPr>
        <w:t>բ</w:t>
      </w:r>
      <w:r w:rsidR="00E972E4" w:rsidRPr="00713DDE">
        <w:rPr>
          <w:rFonts w:ascii="GHEA Grapalat" w:hAnsi="GHEA Grapalat"/>
          <w:i w:val="0"/>
          <w:lang w:val="af-ZA"/>
        </w:rPr>
        <w:t>ժշկական թափոնների և դեղորայքի ոչնչացման ծառայություններ</w:t>
      </w:r>
      <w:r w:rsidR="00E972E4">
        <w:rPr>
          <w:rFonts w:ascii="GHEA Grapalat" w:hAnsi="GHEA Grapalat"/>
          <w:i w:val="0"/>
          <w:lang w:val="hy-AM"/>
        </w:rPr>
        <w:t xml:space="preserve">ի </w:t>
      </w:r>
      <w:r w:rsidR="00E972E4" w:rsidRPr="00712340">
        <w:rPr>
          <w:rFonts w:ascii="GHEA Grapalat" w:hAnsi="GHEA Grapalat"/>
          <w:i w:val="0"/>
        </w:rPr>
        <w:t>ձեռքբերումը (այսուհետ` նաև ծառայություն)</w:t>
      </w:r>
      <w:r w:rsidR="00E972E4" w:rsidRPr="00712340">
        <w:rPr>
          <w:rFonts w:ascii="GHEA Grapalat" w:hAnsi="GHEA Grapalat"/>
          <w:i w:val="0"/>
          <w:lang w:val="af-ZA"/>
        </w:rPr>
        <w:t xml:space="preserve">, </w:t>
      </w:r>
      <w:r w:rsidR="00E972E4" w:rsidRPr="00712340">
        <w:rPr>
          <w:rFonts w:ascii="GHEA Grapalat" w:hAnsi="GHEA Grapalat"/>
          <w:i w:val="0"/>
        </w:rPr>
        <w:t>որոնք</w:t>
      </w:r>
      <w:r w:rsidR="00E972E4" w:rsidRPr="00712340">
        <w:rPr>
          <w:rFonts w:ascii="GHEA Grapalat" w:hAnsi="GHEA Grapalat"/>
          <w:i w:val="0"/>
          <w:lang w:val="af-ZA"/>
        </w:rPr>
        <w:t xml:space="preserve"> </w:t>
      </w:r>
      <w:proofErr w:type="gramStart"/>
      <w:r w:rsidR="00E972E4" w:rsidRPr="00712340">
        <w:rPr>
          <w:rFonts w:ascii="GHEA Grapalat" w:hAnsi="GHEA Grapalat"/>
          <w:i w:val="0"/>
        </w:rPr>
        <w:t>խմբավորված</w:t>
      </w:r>
      <w:r w:rsidR="00E972E4" w:rsidRPr="00712340">
        <w:rPr>
          <w:rFonts w:ascii="GHEA Grapalat" w:hAnsi="GHEA Grapalat"/>
          <w:i w:val="0"/>
          <w:lang w:val="af-ZA"/>
        </w:rPr>
        <w:t xml:space="preserve">  </w:t>
      </w:r>
      <w:r w:rsidR="00E972E4" w:rsidRPr="00712340">
        <w:rPr>
          <w:rFonts w:ascii="GHEA Grapalat" w:hAnsi="GHEA Grapalat"/>
          <w:i w:val="0"/>
        </w:rPr>
        <w:t>են</w:t>
      </w:r>
      <w:proofErr w:type="gramEnd"/>
      <w:r w:rsidR="00E972E4" w:rsidRPr="00712340">
        <w:rPr>
          <w:rFonts w:ascii="GHEA Grapalat" w:hAnsi="GHEA Grapalat"/>
          <w:i w:val="0"/>
          <w:lang w:val="af-ZA"/>
        </w:rPr>
        <w:t xml:space="preserve"> </w:t>
      </w:r>
      <w:r w:rsidR="00E972E4">
        <w:rPr>
          <w:rFonts w:ascii="GHEA Grapalat" w:hAnsi="GHEA Grapalat"/>
          <w:i w:val="0"/>
          <w:lang w:val="hy-AM"/>
        </w:rPr>
        <w:t>1</w:t>
      </w:r>
      <w:r w:rsidR="00E972E4" w:rsidRPr="00712340">
        <w:rPr>
          <w:rFonts w:ascii="GHEA Grapalat" w:hAnsi="GHEA Grapalat"/>
          <w:i w:val="0"/>
          <w:lang w:val="af-ZA"/>
        </w:rPr>
        <w:t xml:space="preserve"> </w:t>
      </w:r>
      <w:r w:rsidR="00E972E4" w:rsidRPr="00712340">
        <w:rPr>
          <w:rFonts w:ascii="GHEA Grapalat" w:hAnsi="GHEA Grapalat" w:cs="Sylfaen"/>
          <w:i w:val="0"/>
        </w:rPr>
        <w:t>չափաբաժնում</w:t>
      </w:r>
      <w:r w:rsidR="00E972E4" w:rsidRPr="00712340">
        <w:rPr>
          <w:rFonts w:ascii="GHEA Grapalat" w:hAnsi="GHEA Grapalat" w:cs="Times Armenian"/>
          <w:i w:val="0"/>
          <w:lang w:val="af-ZA"/>
        </w:rPr>
        <w:t>`</w:t>
      </w:r>
    </w:p>
    <w:p w14:paraId="476C3816" w14:textId="77777777" w:rsidR="00E972E4" w:rsidRPr="00E972E4" w:rsidRDefault="00E972E4" w:rsidP="00E972E4">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E972E4">
        <w:trPr>
          <w:trHeight w:val="166"/>
        </w:trPr>
        <w:tc>
          <w:tcPr>
            <w:tcW w:w="1305" w:type="dxa"/>
            <w:vAlign w:val="center"/>
          </w:tcPr>
          <w:p w14:paraId="3ED5EF4F" w14:textId="77777777" w:rsidR="005D26B6" w:rsidRPr="00064ADD" w:rsidRDefault="00C8495D" w:rsidP="00E972E4">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814" w:type="dxa"/>
            <w:vAlign w:val="center"/>
          </w:tcPr>
          <w:p w14:paraId="304A7873" w14:textId="77777777" w:rsidR="005D26B6" w:rsidRPr="00064ADD" w:rsidRDefault="00C8495D" w:rsidP="00E972E4">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136BAD" w14:paraId="14AFC9BC" w14:textId="77777777" w:rsidTr="00E972E4">
        <w:trPr>
          <w:trHeight w:val="426"/>
        </w:trPr>
        <w:tc>
          <w:tcPr>
            <w:tcW w:w="1305"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814" w:type="dxa"/>
            <w:vAlign w:val="center"/>
          </w:tcPr>
          <w:p w14:paraId="5959B5C0" w14:textId="74BEB909" w:rsidR="005D26B6" w:rsidRPr="00E972E4" w:rsidRDefault="00E972E4" w:rsidP="005D26B6">
            <w:pPr>
              <w:pStyle w:val="23"/>
              <w:spacing w:line="240" w:lineRule="auto"/>
              <w:ind w:firstLine="0"/>
              <w:jc w:val="center"/>
              <w:rPr>
                <w:rFonts w:ascii="GHEA Grapalat" w:hAnsi="GHEA Grapalat"/>
                <w:lang w:val="hy-AM"/>
              </w:rPr>
            </w:pPr>
            <w:r w:rsidRPr="00E972E4">
              <w:rPr>
                <w:rFonts w:ascii="GHEA Grapalat" w:hAnsi="GHEA Grapalat"/>
                <w:lang w:val="hy-AM"/>
              </w:rPr>
              <w:t>1.500.000,00</w:t>
            </w:r>
          </w:p>
        </w:tc>
        <w:tc>
          <w:tcPr>
            <w:tcW w:w="7231" w:type="dxa"/>
            <w:vAlign w:val="center"/>
          </w:tcPr>
          <w:p w14:paraId="619E65AF" w14:textId="38B59A2B" w:rsidR="005D26B6" w:rsidRPr="00064ADD" w:rsidRDefault="00E972E4" w:rsidP="00EF3662">
            <w:pPr>
              <w:pStyle w:val="23"/>
              <w:spacing w:line="240" w:lineRule="auto"/>
              <w:ind w:firstLine="0"/>
              <w:rPr>
                <w:rFonts w:ascii="GHEA Grapalat" w:hAnsi="GHEA Grapalat"/>
                <w:u w:val="single"/>
                <w:vertAlign w:val="subscript"/>
              </w:rPr>
            </w:pPr>
            <w:r w:rsidRPr="007C385C">
              <w:rPr>
                <w:rFonts w:ascii="GHEA Grapalat" w:hAnsi="GHEA Grapalat"/>
                <w:lang w:val="hy-AM"/>
              </w:rPr>
              <w:t>Բ</w:t>
            </w:r>
            <w:r w:rsidRPr="007C385C">
              <w:rPr>
                <w:rFonts w:ascii="GHEA Grapalat" w:hAnsi="GHEA Grapalat"/>
              </w:rPr>
              <w:t>ժշկական թափոնների և դեղորայքի ոչնչացման ծառայություններ</w:t>
            </w:r>
          </w:p>
        </w:tc>
      </w:tr>
    </w:tbl>
    <w:p w14:paraId="0D5E72BD" w14:textId="77777777" w:rsidR="00E972E4" w:rsidRDefault="00E972E4" w:rsidP="00EF3662">
      <w:pPr>
        <w:pStyle w:val="23"/>
        <w:spacing w:line="240" w:lineRule="auto"/>
        <w:ind w:firstLine="567"/>
        <w:rPr>
          <w:rFonts w:ascii="GHEA Grapalat" w:hAnsi="GHEA Grapalat"/>
        </w:rPr>
      </w:pPr>
    </w:p>
    <w:p w14:paraId="7093E22F" w14:textId="533402DB"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lastRenderedPageBreak/>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18C98B71"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6908088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E972E4">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064ADD" w:rsidRDefault="006C778B" w:rsidP="008E5C09">
      <w:pPr>
        <w:ind w:firstLine="567"/>
        <w:jc w:val="both"/>
        <w:rPr>
          <w:rFonts w:ascii="GHEA Grapalat" w:hAnsi="GHEA Grapalat" w:cs="Sylfaen"/>
          <w:sz w:val="20"/>
          <w:lang w:val="af-ZA"/>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19315749"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EE176F">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3C654617" w14:textId="4255060C" w:rsidR="00E972E4"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E972E4">
        <w:rPr>
          <w:rFonts w:ascii="GHEA Grapalat" w:hAnsi="GHEA Grapalat" w:cs="Sylfaen"/>
          <w:szCs w:val="24"/>
          <w:lang w:val="hy-AM"/>
        </w:rPr>
        <w:t>7</w:t>
      </w:r>
      <w:r w:rsidR="00A3468D" w:rsidRPr="00064ADD">
        <w:rPr>
          <w:rFonts w:ascii="GHEA Grapalat" w:hAnsi="GHEA Grapalat" w:cs="Sylfaen"/>
          <w:szCs w:val="24"/>
          <w:lang w:val="hy-AM"/>
        </w:rPr>
        <w:t>»</w:t>
      </w:r>
      <w:r w:rsidR="00E972E4">
        <w:rPr>
          <w:rFonts w:ascii="GHEA Grapalat" w:hAnsi="GHEA Grapalat" w:cs="Sylfaen"/>
          <w:szCs w:val="24"/>
          <w:lang w:val="hy-AM"/>
        </w:rPr>
        <w:t>-</w:t>
      </w:r>
      <w:r w:rsidR="00A3468D" w:rsidRPr="00064ADD">
        <w:rPr>
          <w:rFonts w:ascii="GHEA Grapalat" w:hAnsi="GHEA Grapalat" w:cs="Sylfaen"/>
          <w:szCs w:val="24"/>
          <w:lang w:val="hy-AM"/>
        </w:rPr>
        <w:t xml:space="preserve">րդ օրվա ժամը </w:t>
      </w:r>
      <w:r w:rsidR="00E972E4" w:rsidRPr="0050546E">
        <w:rPr>
          <w:rFonts w:ascii="GHEA Grapalat" w:hAnsi="GHEA Grapalat" w:cs="Sylfaen"/>
          <w:lang w:val="hy-AM"/>
        </w:rPr>
        <w:t>«1</w:t>
      </w:r>
      <w:r w:rsidR="00E972E4">
        <w:rPr>
          <w:rFonts w:ascii="GHEA Grapalat" w:hAnsi="GHEA Grapalat" w:cs="Sylfaen"/>
          <w:lang w:val="hy-AM"/>
        </w:rPr>
        <w:t>6</w:t>
      </w:r>
      <w:r w:rsidR="00E972E4" w:rsidRPr="0050546E">
        <w:rPr>
          <w:rFonts w:ascii="GHEA Grapalat" w:hAnsi="GHEA Grapalat" w:cs="Sylfaen"/>
          <w:lang w:val="hy-AM"/>
        </w:rPr>
        <w:t>:</w:t>
      </w:r>
      <w:r w:rsidR="00E972E4" w:rsidRPr="005E37A3">
        <w:rPr>
          <w:rFonts w:ascii="GHEA Grapalat" w:hAnsi="GHEA Grapalat" w:cs="Sylfaen"/>
          <w:lang w:val="hy-AM"/>
        </w:rPr>
        <w:t>3</w:t>
      </w:r>
      <w:r w:rsidR="00E972E4" w:rsidRPr="0050546E">
        <w:rPr>
          <w:rFonts w:ascii="GHEA Grapalat" w:hAnsi="GHEA Grapalat" w:cs="Sylfaen"/>
          <w:lang w:val="hy-AM"/>
        </w:rPr>
        <w:t>0»-ն</w:t>
      </w:r>
      <w:r w:rsidR="00E972E4" w:rsidRPr="0050546E">
        <w:rPr>
          <w:rFonts w:ascii="GHEA Grapalat" w:hAnsi="GHEA Grapalat" w:cs="Sylfaen"/>
          <w:szCs w:val="24"/>
          <w:lang w:val="hy-AM"/>
        </w:rPr>
        <w:t xml:space="preserve"> ք.Երևան, Հերացի 5/1</w:t>
      </w:r>
      <w:r w:rsidR="00E972E4" w:rsidRPr="0050546E">
        <w:rPr>
          <w:rFonts w:ascii="GHEA Grapalat" w:hAnsi="GHEA Grapalat" w:cs="Sylfaen"/>
          <w:szCs w:val="24"/>
        </w:rPr>
        <w:t xml:space="preserve"> </w:t>
      </w:r>
      <w:r w:rsidR="00E972E4" w:rsidRPr="0050546E">
        <w:rPr>
          <w:rFonts w:ascii="GHEA Grapalat" w:hAnsi="GHEA Grapalat" w:cs="Sylfaen"/>
          <w:szCs w:val="24"/>
          <w:lang w:val="hy-AM"/>
        </w:rPr>
        <w:t xml:space="preserve">հասցեով։ </w:t>
      </w:r>
    </w:p>
    <w:p w14:paraId="29073889" w14:textId="652C2158"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972E4" w:rsidRPr="0050546E">
        <w:rPr>
          <w:rFonts w:ascii="GHEA Grapalat" w:hAnsi="GHEA Grapalat" w:cs="Sylfaen"/>
          <w:szCs w:val="24"/>
          <w:lang w:val="hy-AM"/>
        </w:rPr>
        <w:t>Տ.Միրզոյանը։</w:t>
      </w:r>
      <w:r w:rsidR="00E972E4">
        <w:rPr>
          <w:rFonts w:ascii="GHEA Grapalat" w:hAnsi="GHEA Grapalat" w:cs="Sylfaen"/>
          <w:szCs w:val="24"/>
          <w:lang w:val="hy-AM"/>
        </w:rPr>
        <w:t xml:space="preserve"> </w:t>
      </w:r>
      <w:r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064ADD">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6"/>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45A08E8D" w14:textId="4F1261E0" w:rsidR="000845F6" w:rsidRPr="00064ADD" w:rsidRDefault="00E326DD" w:rsidP="00295DDB">
      <w:pPr>
        <w:ind w:firstLine="567"/>
        <w:jc w:val="both"/>
        <w:rPr>
          <w:rFonts w:ascii="GHEA Grapalat" w:hAnsi="GHEA Grapalat" w:cs="Sylfaen"/>
          <w:sz w:val="20"/>
          <w:lang w:val="hy-AM"/>
        </w:rPr>
      </w:pPr>
      <w:r w:rsidRPr="00064ADD">
        <w:rPr>
          <w:rFonts w:ascii="GHEA Grapalat" w:hAnsi="GHEA Grapalat" w:cs="Sylfaen"/>
          <w:sz w:val="20"/>
          <w:lang w:val="hy-AM"/>
        </w:rPr>
        <w:t xml:space="preserve">  </w:t>
      </w:r>
      <w:r w:rsidR="00295DDB" w:rsidRPr="00295DDB">
        <w:rPr>
          <w:rFonts w:ascii="GHEA Grapalat" w:hAnsi="GHEA Grapalat" w:cs="Sylfaen"/>
          <w:sz w:val="20"/>
          <w:lang w:val="hy-AM"/>
        </w:rPr>
        <w:t>3</w:t>
      </w:r>
      <w:r w:rsidR="003E3FD0" w:rsidRPr="00064ADD">
        <w:rPr>
          <w:rFonts w:ascii="GHEA Grapalat" w:hAnsi="GHEA Grapalat" w:cs="Sylfaen"/>
          <w:sz w:val="20"/>
          <w:lang w:val="hy-AM"/>
        </w:rPr>
        <w:t>)</w:t>
      </w:r>
      <w:r w:rsidR="000845F6" w:rsidRPr="00064ADD">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lang w:val="hy-AM"/>
        </w:rPr>
        <w:t xml:space="preserve">կնքվելիք </w:t>
      </w:r>
      <w:r w:rsidR="000845F6" w:rsidRPr="00064ADD">
        <w:rPr>
          <w:rFonts w:ascii="GHEA Grapalat" w:hAnsi="GHEA Grapalat" w:cs="Sylfaen"/>
          <w:sz w:val="20"/>
          <w:lang w:val="hy-AM"/>
        </w:rPr>
        <w:t>պայմանագիրն իրականացվելու է գործակալության միջոցով:</w:t>
      </w:r>
    </w:p>
    <w:p w14:paraId="3B89A106" w14:textId="661B496D" w:rsidR="000845F6" w:rsidRPr="00064ADD" w:rsidRDefault="00295DDB" w:rsidP="00EF3662">
      <w:pPr>
        <w:pStyle w:val="norm"/>
        <w:spacing w:line="240" w:lineRule="auto"/>
        <w:rPr>
          <w:rFonts w:ascii="GHEA Grapalat" w:hAnsi="GHEA Grapalat" w:cs="Sylfaen"/>
          <w:sz w:val="20"/>
          <w:szCs w:val="24"/>
          <w:lang w:val="hy-AM" w:eastAsia="en-US"/>
        </w:rPr>
      </w:pPr>
      <w:r w:rsidRPr="00295DDB">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7"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24630DA9" w14:textId="61255A08" w:rsidR="00337F3C" w:rsidRPr="00064ADD" w:rsidRDefault="00C8055A" w:rsidP="00E972E4">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r w:rsidR="00E972E4">
        <w:rPr>
          <w:rFonts w:ascii="GHEA Grapalat" w:hAnsi="GHEA Grapalat" w:cs="Sylfaen"/>
          <w:sz w:val="20"/>
          <w:szCs w:val="24"/>
          <w:lang w:val="hy-AM" w:eastAsia="en-US"/>
        </w:rPr>
        <w:t xml:space="preserve"> </w:t>
      </w:r>
      <w:r w:rsidR="00337F3C" w:rsidRPr="00064ADD">
        <w:rPr>
          <w:rFonts w:ascii="GHEA Grapalat" w:hAnsi="GHEA Grapalat" w:cs="Sylfaen"/>
          <w:sz w:val="20"/>
          <w:szCs w:val="24"/>
          <w:lang w:eastAsia="en-US"/>
        </w:rPr>
        <w:t>մ</w:t>
      </w:r>
      <w:r w:rsidR="00337F3C" w:rsidRPr="00064ADD">
        <w:rPr>
          <w:rFonts w:ascii="GHEA Grapalat" w:hAnsi="GHEA Grapalat" w:cs="Sylfaen"/>
          <w:sz w:val="20"/>
          <w:szCs w:val="24"/>
          <w:lang w:val="hy-AM" w:eastAsia="en-US"/>
        </w:rPr>
        <w:t>ասնակիցների գնային առաջարկների գնահատում</w:t>
      </w:r>
      <w:r w:rsidR="00337F3C" w:rsidRPr="00064ADD">
        <w:rPr>
          <w:rFonts w:ascii="GHEA Grapalat" w:hAnsi="GHEA Grapalat" w:cs="Sylfaen"/>
          <w:sz w:val="20"/>
          <w:szCs w:val="24"/>
          <w:lang w:eastAsia="en-US"/>
        </w:rPr>
        <w:t>ն</w:t>
      </w:r>
      <w:r w:rsidR="00337F3C" w:rsidRPr="00064ADD">
        <w:rPr>
          <w:rFonts w:ascii="GHEA Grapalat" w:hAnsi="GHEA Grapalat" w:cs="Sylfaen"/>
          <w:sz w:val="20"/>
          <w:szCs w:val="24"/>
          <w:lang w:val="hy-AM" w:eastAsia="en-US"/>
        </w:rPr>
        <w:t xml:space="preserve"> </w:t>
      </w:r>
      <w:r w:rsidR="00337F3C" w:rsidRPr="00064ADD">
        <w:rPr>
          <w:rFonts w:ascii="GHEA Grapalat" w:hAnsi="GHEA Grapalat" w:cs="Sylfaen"/>
          <w:sz w:val="20"/>
          <w:szCs w:val="24"/>
          <w:lang w:eastAsia="en-US"/>
        </w:rPr>
        <w:t>ու</w:t>
      </w:r>
      <w:r w:rsidR="00337F3C" w:rsidRPr="00064ADD">
        <w:rPr>
          <w:rFonts w:ascii="GHEA Grapalat" w:hAnsi="GHEA Grapalat" w:cs="Sylfaen"/>
          <w:sz w:val="20"/>
          <w:szCs w:val="24"/>
          <w:lang w:val="hy-AM" w:eastAsia="en-US"/>
        </w:rPr>
        <w:t xml:space="preserve"> համեմատումն իրականացվում </w:t>
      </w:r>
      <w:r w:rsidR="00337F3C" w:rsidRPr="00064ADD">
        <w:rPr>
          <w:rFonts w:ascii="GHEA Grapalat" w:hAnsi="GHEA Grapalat" w:cs="Sylfaen"/>
          <w:sz w:val="20"/>
          <w:szCs w:val="24"/>
          <w:lang w:eastAsia="en-US"/>
        </w:rPr>
        <w:t>են</w:t>
      </w:r>
      <w:r w:rsidR="00337F3C" w:rsidRPr="00064ADD">
        <w:rPr>
          <w:rFonts w:ascii="GHEA Grapalat" w:hAnsi="GHEA Grapalat" w:cs="Sylfaen"/>
          <w:sz w:val="20"/>
          <w:szCs w:val="24"/>
          <w:lang w:val="hy-AM" w:eastAsia="en-US"/>
        </w:rPr>
        <w:t xml:space="preserve"> առանց սույն կետում նշված հարկի գումարի հաշվարկման</w:t>
      </w:r>
      <w:r w:rsidR="00E972E4">
        <w:rPr>
          <w:rFonts w:ascii="GHEA Grapalat" w:hAnsi="GHEA Grapalat" w:cs="Sylfaen"/>
          <w:sz w:val="20"/>
          <w:szCs w:val="24"/>
          <w:lang w:val="hy-AM"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0FBCE8D" w:rsidR="00096865"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lastRenderedPageBreak/>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010D6D51"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E972E4">
        <w:rPr>
          <w:rFonts w:ascii="GHEA Grapalat" w:hAnsi="GHEA Grapalat" w:cs="Sylfaen"/>
          <w:szCs w:val="24"/>
          <w:lang w:val="hy-AM"/>
        </w:rPr>
        <w:t>7</w:t>
      </w:r>
      <w:r w:rsidR="00A3468D" w:rsidRPr="00064ADD">
        <w:rPr>
          <w:rFonts w:ascii="GHEA Grapalat" w:hAnsi="GHEA Grapalat" w:cs="Sylfaen"/>
          <w:szCs w:val="24"/>
        </w:rPr>
        <w:t>»</w:t>
      </w:r>
      <w:r w:rsidR="00E972E4">
        <w:rPr>
          <w:rFonts w:ascii="GHEA Grapalat" w:hAnsi="GHEA Grapalat" w:cs="Sylfaen"/>
          <w:szCs w:val="24"/>
          <w:lang w:val="hy-AM"/>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E972E4">
        <w:rPr>
          <w:rFonts w:ascii="GHEA Grapalat" w:hAnsi="GHEA Grapalat" w:cs="Sylfaen"/>
          <w:szCs w:val="24"/>
          <w:lang w:val="hy-AM"/>
        </w:rPr>
        <w:t>16:30</w:t>
      </w:r>
      <w:r w:rsidR="00A3468D" w:rsidRPr="00064ADD">
        <w:rPr>
          <w:rFonts w:ascii="GHEA Grapalat" w:hAnsi="GHEA Grapalat" w:cs="Sylfaen"/>
          <w:szCs w:val="24"/>
        </w:rPr>
        <w:t>»-</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21CDBF45" w14:textId="77777777" w:rsidR="00E972E4" w:rsidRPr="00962ABD" w:rsidRDefault="00FD2748" w:rsidP="00E972E4">
      <w:pPr>
        <w:pStyle w:val="a3"/>
        <w:spacing w:line="240" w:lineRule="auto"/>
        <w:ind w:firstLine="567"/>
        <w:rPr>
          <w:rFonts w:ascii="GHEA Grapalat" w:hAnsi="GHEA Grapalat" w:cs="Sylfaen"/>
          <w:i w:val="0"/>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E972E4" w:rsidRPr="00712340">
        <w:rPr>
          <w:rFonts w:ascii="GHEA Grapalat" w:hAnsi="GHEA Grapalat" w:cs="Sylfaen"/>
          <w:i w:val="0"/>
          <w:szCs w:val="24"/>
          <w:lang w:val="ru-RU"/>
        </w:rPr>
        <w:t>Եթե</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առաջարկվող</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գները</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ներկայացված</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են</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երկու</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կամ</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ավելի</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արժույթներով</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ապա</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դրանք</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համեմատվում</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են</w:t>
      </w:r>
      <w:r w:rsidR="00E972E4" w:rsidRPr="00712340">
        <w:rPr>
          <w:rFonts w:ascii="GHEA Grapalat" w:hAnsi="GHEA Grapalat" w:cs="Sylfaen"/>
          <w:i w:val="0"/>
          <w:szCs w:val="24"/>
          <w:lang w:val="af-ZA"/>
        </w:rPr>
        <w:t xml:space="preserve"> </w:t>
      </w:r>
      <w:r w:rsidR="00E972E4" w:rsidRPr="00712340">
        <w:rPr>
          <w:rFonts w:ascii="GHEA Grapalat" w:hAnsi="GHEA Grapalat" w:cs="Sylfaen"/>
          <w:i w:val="0"/>
          <w:szCs w:val="24"/>
          <w:lang w:val="ru-RU"/>
        </w:rPr>
        <w:t>Հայաստանի</w:t>
      </w:r>
      <w:r w:rsidR="00E972E4" w:rsidRPr="00712340">
        <w:rPr>
          <w:rFonts w:ascii="GHEA Grapalat" w:hAnsi="GHEA Grapalat" w:cs="Sylfaen"/>
          <w:i w:val="0"/>
          <w:szCs w:val="24"/>
          <w:lang w:val="af-ZA"/>
        </w:rPr>
        <w:t xml:space="preserve"> </w:t>
      </w:r>
      <w:r w:rsidR="00E972E4" w:rsidRPr="00962ABD">
        <w:rPr>
          <w:rFonts w:ascii="GHEA Grapalat" w:hAnsi="GHEA Grapalat" w:cs="Sylfaen"/>
          <w:i w:val="0"/>
          <w:szCs w:val="24"/>
          <w:lang w:val="ru-RU"/>
        </w:rPr>
        <w:t>Հանրապետության</w:t>
      </w:r>
      <w:r w:rsidR="00E972E4" w:rsidRPr="00962ABD">
        <w:rPr>
          <w:rFonts w:ascii="GHEA Grapalat" w:hAnsi="GHEA Grapalat" w:cs="Sylfaen"/>
          <w:i w:val="0"/>
          <w:szCs w:val="24"/>
          <w:lang w:val="af-ZA"/>
        </w:rPr>
        <w:t xml:space="preserve"> </w:t>
      </w:r>
      <w:r w:rsidR="00E972E4" w:rsidRPr="00962ABD">
        <w:rPr>
          <w:rFonts w:ascii="GHEA Grapalat" w:hAnsi="GHEA Grapalat" w:cs="Sylfaen"/>
          <w:i w:val="0"/>
          <w:szCs w:val="24"/>
          <w:lang w:val="ru-RU"/>
        </w:rPr>
        <w:t>դրամով</w:t>
      </w:r>
      <w:r w:rsidR="00E972E4" w:rsidRPr="00962ABD">
        <w:rPr>
          <w:rFonts w:ascii="GHEA Grapalat" w:hAnsi="GHEA Grapalat" w:cs="Sylfaen"/>
          <w:i w:val="0"/>
          <w:szCs w:val="24"/>
          <w:lang w:val="af-ZA"/>
        </w:rPr>
        <w:t xml:space="preserve">` </w:t>
      </w:r>
      <w:r w:rsidR="00E972E4" w:rsidRPr="00962ABD">
        <w:rPr>
          <w:rFonts w:ascii="GHEA Grapalat" w:hAnsi="GHEA Grapalat" w:cs="Sylfaen"/>
          <w:i w:val="0"/>
        </w:rPr>
        <w:t>հայտերի</w:t>
      </w:r>
      <w:r w:rsidR="00E972E4" w:rsidRPr="00962ABD">
        <w:rPr>
          <w:rFonts w:ascii="GHEA Grapalat" w:hAnsi="GHEA Grapalat" w:cs="Sylfaen"/>
          <w:i w:val="0"/>
          <w:lang w:val="af-ZA"/>
        </w:rPr>
        <w:t xml:space="preserve"> </w:t>
      </w:r>
      <w:r w:rsidR="00E972E4" w:rsidRPr="00962ABD">
        <w:rPr>
          <w:rFonts w:ascii="GHEA Grapalat" w:hAnsi="GHEA Grapalat" w:cs="Sylfaen"/>
          <w:i w:val="0"/>
        </w:rPr>
        <w:t>բացման</w:t>
      </w:r>
      <w:r w:rsidR="00E972E4" w:rsidRPr="00962ABD">
        <w:rPr>
          <w:rFonts w:ascii="GHEA Grapalat" w:hAnsi="GHEA Grapalat" w:cs="Sylfaen"/>
          <w:i w:val="0"/>
          <w:lang w:val="af-ZA"/>
        </w:rPr>
        <w:t xml:space="preserve"> </w:t>
      </w:r>
      <w:r w:rsidR="00E972E4" w:rsidRPr="00962ABD">
        <w:rPr>
          <w:rFonts w:ascii="GHEA Grapalat" w:hAnsi="GHEA Grapalat" w:cs="Sylfaen"/>
          <w:i w:val="0"/>
        </w:rPr>
        <w:t>նիստի</w:t>
      </w:r>
      <w:r w:rsidR="00E972E4" w:rsidRPr="00962ABD">
        <w:rPr>
          <w:rFonts w:ascii="GHEA Grapalat" w:hAnsi="GHEA Grapalat" w:cs="Sylfaen"/>
          <w:i w:val="0"/>
          <w:lang w:val="af-ZA"/>
        </w:rPr>
        <w:t xml:space="preserve"> </w:t>
      </w:r>
      <w:r w:rsidR="00E972E4" w:rsidRPr="00962ABD">
        <w:rPr>
          <w:rFonts w:ascii="GHEA Grapalat" w:hAnsi="GHEA Grapalat" w:cs="Sylfaen"/>
          <w:i w:val="0"/>
        </w:rPr>
        <w:t>օրվա</w:t>
      </w:r>
      <w:r w:rsidR="00E972E4" w:rsidRPr="00962ABD">
        <w:rPr>
          <w:rFonts w:ascii="GHEA Grapalat" w:hAnsi="GHEA Grapalat" w:cs="Sylfaen"/>
          <w:i w:val="0"/>
          <w:lang w:val="af-ZA"/>
        </w:rPr>
        <w:t xml:space="preserve"> </w:t>
      </w:r>
      <w:r w:rsidR="00E972E4" w:rsidRPr="00962ABD">
        <w:rPr>
          <w:rFonts w:ascii="GHEA Grapalat" w:hAnsi="GHEA Grapalat" w:cs="Sylfaen"/>
          <w:i w:val="0"/>
        </w:rPr>
        <w:t>և</w:t>
      </w:r>
      <w:r w:rsidR="00E972E4" w:rsidRPr="00962ABD">
        <w:rPr>
          <w:rFonts w:ascii="GHEA Grapalat" w:hAnsi="GHEA Grapalat" w:cs="Sylfaen"/>
          <w:i w:val="0"/>
          <w:lang w:val="af-ZA"/>
        </w:rPr>
        <w:t xml:space="preserve"> </w:t>
      </w:r>
      <w:r w:rsidR="00E972E4" w:rsidRPr="00962ABD">
        <w:rPr>
          <w:rFonts w:ascii="GHEA Grapalat" w:hAnsi="GHEA Grapalat" w:cs="Sylfaen"/>
          <w:i w:val="0"/>
        </w:rPr>
        <w:t>ժամի</w:t>
      </w:r>
      <w:r w:rsidR="00E972E4" w:rsidRPr="00962ABD">
        <w:rPr>
          <w:rFonts w:ascii="GHEA Grapalat" w:hAnsi="GHEA Grapalat" w:cs="Sylfaen"/>
          <w:i w:val="0"/>
          <w:lang w:val="af-ZA"/>
        </w:rPr>
        <w:t xml:space="preserve"> </w:t>
      </w:r>
      <w:r w:rsidR="00E972E4" w:rsidRPr="00962ABD">
        <w:rPr>
          <w:rFonts w:ascii="GHEA Grapalat" w:hAnsi="GHEA Grapalat" w:cs="Sylfaen"/>
          <w:i w:val="0"/>
        </w:rPr>
        <w:t>դրությամբ</w:t>
      </w:r>
      <w:r w:rsidR="00E972E4" w:rsidRPr="00962ABD">
        <w:rPr>
          <w:rFonts w:ascii="GHEA Grapalat" w:hAnsi="GHEA Grapalat" w:cs="Sylfaen"/>
          <w:i w:val="0"/>
          <w:lang w:val="af-ZA"/>
        </w:rPr>
        <w:t xml:space="preserve"> </w:t>
      </w:r>
      <w:r w:rsidR="00E972E4" w:rsidRPr="00962ABD">
        <w:rPr>
          <w:rFonts w:ascii="GHEA Grapalat" w:hAnsi="GHEA Grapalat" w:cs="Sylfaen"/>
          <w:i w:val="0"/>
        </w:rPr>
        <w:t>ՀՀ</w:t>
      </w:r>
      <w:r w:rsidR="00E972E4" w:rsidRPr="00962ABD">
        <w:rPr>
          <w:rFonts w:ascii="GHEA Grapalat" w:hAnsi="GHEA Grapalat" w:cs="Sylfaen"/>
          <w:i w:val="0"/>
          <w:lang w:val="af-ZA"/>
        </w:rPr>
        <w:t xml:space="preserve"> </w:t>
      </w:r>
      <w:r w:rsidR="00E972E4" w:rsidRPr="00962ABD">
        <w:rPr>
          <w:rFonts w:ascii="GHEA Grapalat" w:hAnsi="GHEA Grapalat" w:cs="Sylfaen"/>
          <w:i w:val="0"/>
        </w:rPr>
        <w:t>ԿԲ</w:t>
      </w:r>
      <w:r w:rsidR="00E972E4" w:rsidRPr="00962ABD">
        <w:rPr>
          <w:rFonts w:ascii="GHEA Grapalat" w:hAnsi="GHEA Grapalat" w:cs="Sylfaen"/>
          <w:i w:val="0"/>
          <w:lang w:val="af-ZA"/>
        </w:rPr>
        <w:t>-</w:t>
      </w:r>
      <w:r w:rsidR="00E972E4" w:rsidRPr="00962ABD">
        <w:rPr>
          <w:rFonts w:ascii="GHEA Grapalat" w:hAnsi="GHEA Grapalat" w:cs="Sylfaen"/>
          <w:i w:val="0"/>
        </w:rPr>
        <w:t>ի</w:t>
      </w:r>
      <w:r w:rsidR="00E972E4" w:rsidRPr="00962ABD">
        <w:rPr>
          <w:rFonts w:ascii="GHEA Grapalat" w:hAnsi="GHEA Grapalat" w:cs="Sylfaen"/>
          <w:i w:val="0"/>
          <w:lang w:val="af-ZA"/>
        </w:rPr>
        <w:t xml:space="preserve"> </w:t>
      </w:r>
      <w:r w:rsidR="00E972E4" w:rsidRPr="00962ABD">
        <w:rPr>
          <w:rFonts w:ascii="GHEA Grapalat" w:hAnsi="GHEA Grapalat" w:cs="Sylfaen"/>
          <w:i w:val="0"/>
        </w:rPr>
        <w:t>կողմից</w:t>
      </w:r>
      <w:r w:rsidR="00E972E4" w:rsidRPr="00962ABD">
        <w:rPr>
          <w:rFonts w:ascii="GHEA Grapalat" w:hAnsi="GHEA Grapalat" w:cs="Sylfaen"/>
          <w:i w:val="0"/>
          <w:lang w:val="af-ZA"/>
        </w:rPr>
        <w:t xml:space="preserve"> /www.cba.am/ </w:t>
      </w:r>
      <w:r w:rsidR="00E972E4" w:rsidRPr="00962ABD">
        <w:rPr>
          <w:rFonts w:ascii="GHEA Grapalat" w:hAnsi="GHEA Grapalat" w:cs="Sylfaen"/>
          <w:i w:val="0"/>
        </w:rPr>
        <w:t>պաշտոնական</w:t>
      </w:r>
      <w:r w:rsidR="00E972E4" w:rsidRPr="00962ABD">
        <w:rPr>
          <w:rFonts w:ascii="GHEA Grapalat" w:hAnsi="GHEA Grapalat" w:cs="Sylfaen"/>
          <w:i w:val="0"/>
          <w:lang w:val="af-ZA"/>
        </w:rPr>
        <w:t xml:space="preserve"> </w:t>
      </w:r>
      <w:r w:rsidR="00E972E4" w:rsidRPr="00962ABD">
        <w:rPr>
          <w:rFonts w:ascii="GHEA Grapalat" w:hAnsi="GHEA Grapalat" w:cs="Sylfaen"/>
          <w:i w:val="0"/>
        </w:rPr>
        <w:t>կայքում</w:t>
      </w:r>
      <w:r w:rsidR="00E972E4" w:rsidRPr="00962ABD">
        <w:rPr>
          <w:rFonts w:ascii="GHEA Grapalat" w:hAnsi="GHEA Grapalat" w:cs="Sylfaen"/>
          <w:i w:val="0"/>
          <w:lang w:val="af-ZA"/>
        </w:rPr>
        <w:t xml:space="preserve"> </w:t>
      </w:r>
      <w:r w:rsidR="00E972E4" w:rsidRPr="00962ABD">
        <w:rPr>
          <w:rFonts w:ascii="GHEA Grapalat" w:hAnsi="GHEA Grapalat" w:cs="Sylfaen"/>
          <w:i w:val="0"/>
        </w:rPr>
        <w:t>սահմանված</w:t>
      </w:r>
      <w:r w:rsidR="00E972E4" w:rsidRPr="00962ABD">
        <w:rPr>
          <w:rFonts w:ascii="GHEA Grapalat" w:hAnsi="GHEA Grapalat" w:cs="Sylfaen"/>
          <w:i w:val="0"/>
          <w:lang w:val="af-ZA"/>
        </w:rPr>
        <w:t xml:space="preserve"> </w:t>
      </w:r>
      <w:r w:rsidR="00E972E4" w:rsidRPr="00962ABD">
        <w:rPr>
          <w:rFonts w:ascii="GHEA Grapalat" w:hAnsi="GHEA Grapalat" w:cs="Sylfaen"/>
          <w:i w:val="0"/>
        </w:rPr>
        <w:t>փոխարժեքով։</w:t>
      </w:r>
      <w:r w:rsidR="00E972E4" w:rsidRPr="00962ABD">
        <w:rPr>
          <w:rFonts w:ascii="GHEA Grapalat" w:hAnsi="GHEA Grapalat" w:cs="Sylfaen"/>
          <w:i w:val="0"/>
          <w:lang w:val="af-ZA"/>
        </w:rPr>
        <w:t xml:space="preserve"> </w:t>
      </w:r>
    </w:p>
    <w:p w14:paraId="6E7DF9C2" w14:textId="140869C1" w:rsidR="009B6D58" w:rsidRPr="00E972E4" w:rsidRDefault="00FD2748" w:rsidP="00E972E4">
      <w:pPr>
        <w:pStyle w:val="a3"/>
        <w:spacing w:line="240" w:lineRule="auto"/>
        <w:ind w:firstLine="567"/>
        <w:rPr>
          <w:rFonts w:ascii="GHEA Grapalat" w:hAnsi="GHEA Grapalat" w:cs="Sylfaen"/>
          <w:i w:val="0"/>
          <w:szCs w:val="24"/>
          <w:lang w:val="af-ZA"/>
        </w:rPr>
      </w:pPr>
      <w:r w:rsidRPr="00E972E4">
        <w:rPr>
          <w:rFonts w:ascii="GHEA Grapalat" w:hAnsi="GHEA Grapalat"/>
          <w:i w:val="0"/>
          <w:lang w:val="af-ZA" w:eastAsia="x-none"/>
        </w:rPr>
        <w:t>8</w:t>
      </w:r>
      <w:r w:rsidR="00633389" w:rsidRPr="00E972E4">
        <w:rPr>
          <w:rFonts w:ascii="GHEA Grapalat" w:hAnsi="GHEA Grapalat"/>
          <w:i w:val="0"/>
          <w:lang w:val="af-ZA" w:eastAsia="x-none"/>
        </w:rPr>
        <w:t>.</w:t>
      </w:r>
      <w:r w:rsidR="00784DE6" w:rsidRPr="00E972E4">
        <w:rPr>
          <w:rFonts w:ascii="GHEA Grapalat" w:hAnsi="GHEA Grapalat"/>
          <w:i w:val="0"/>
          <w:lang w:val="hy-AM" w:eastAsia="x-none"/>
        </w:rPr>
        <w:t>5</w:t>
      </w:r>
      <w:r w:rsidR="00D7435F" w:rsidRPr="00E972E4">
        <w:rPr>
          <w:rFonts w:ascii="GHEA Grapalat" w:hAnsi="GHEA Grapalat"/>
          <w:i w:val="0"/>
          <w:lang w:val="af-ZA" w:eastAsia="x-none"/>
        </w:rPr>
        <w:t xml:space="preserve"> </w:t>
      </w:r>
      <w:r w:rsidR="00973FB1" w:rsidRPr="00E972E4">
        <w:rPr>
          <w:rFonts w:ascii="GHEA Grapalat" w:hAnsi="GHEA Grapalat"/>
          <w:i w:val="0"/>
          <w:lang w:val="af-ZA" w:eastAsia="x-none"/>
        </w:rPr>
        <w:t>Հ</w:t>
      </w:r>
      <w:r w:rsidR="00973FB1" w:rsidRPr="00E972E4">
        <w:rPr>
          <w:rFonts w:ascii="GHEA Grapalat" w:hAnsi="GHEA Grapalat" w:cs="Sylfaen"/>
          <w:i w:val="0"/>
          <w:szCs w:val="24"/>
          <w:lang w:val="ru-RU"/>
        </w:rPr>
        <w:t>անձնաժողովը</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հրավերի</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պահանջների</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նկատմամբ</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բավարար</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գնահատված</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հայտեր</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ներկայացրած</w:t>
      </w:r>
      <w:r w:rsidR="00973FB1" w:rsidRPr="00E972E4">
        <w:rPr>
          <w:rFonts w:ascii="GHEA Grapalat" w:hAnsi="GHEA Grapalat" w:cs="Sylfaen"/>
          <w:i w:val="0"/>
          <w:szCs w:val="24"/>
          <w:lang w:val="af-ZA"/>
        </w:rPr>
        <w:t xml:space="preserve"> </w:t>
      </w:r>
      <w:r w:rsidRPr="00E972E4">
        <w:rPr>
          <w:rFonts w:ascii="GHEA Grapalat" w:hAnsi="GHEA Grapalat" w:cs="Sylfaen"/>
          <w:i w:val="0"/>
          <w:szCs w:val="24"/>
        </w:rPr>
        <w:t>մ</w:t>
      </w:r>
      <w:r w:rsidR="00973FB1" w:rsidRPr="00E972E4">
        <w:rPr>
          <w:rFonts w:ascii="GHEA Grapalat" w:hAnsi="GHEA Grapalat" w:cs="Sylfaen"/>
          <w:i w:val="0"/>
          <w:szCs w:val="24"/>
          <w:lang w:val="ru-RU"/>
        </w:rPr>
        <w:t>ասնակիցներից</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որոշում</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և</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հայտարարում</w:t>
      </w:r>
      <w:r w:rsidR="00973FB1" w:rsidRPr="00E972E4">
        <w:rPr>
          <w:rFonts w:ascii="GHEA Grapalat" w:hAnsi="GHEA Grapalat" w:cs="Sylfaen"/>
          <w:i w:val="0"/>
          <w:szCs w:val="24"/>
          <w:lang w:val="af-ZA"/>
        </w:rPr>
        <w:t xml:space="preserve"> </w:t>
      </w:r>
      <w:r w:rsidR="00973FB1" w:rsidRPr="00E972E4">
        <w:rPr>
          <w:rFonts w:ascii="GHEA Grapalat" w:hAnsi="GHEA Grapalat" w:cs="Sylfaen"/>
          <w:i w:val="0"/>
          <w:szCs w:val="24"/>
          <w:lang w:val="ru-RU"/>
        </w:rPr>
        <w:t>է</w:t>
      </w:r>
      <w:r w:rsidR="00973FB1" w:rsidRPr="00E972E4">
        <w:rPr>
          <w:rFonts w:ascii="GHEA Grapalat" w:hAnsi="GHEA Grapalat" w:cs="Sylfaen"/>
          <w:i w:val="0"/>
          <w:szCs w:val="24"/>
          <w:lang w:val="af-ZA"/>
        </w:rPr>
        <w:t xml:space="preserve"> </w:t>
      </w:r>
      <w:r w:rsidR="00D32414" w:rsidRPr="00E972E4">
        <w:rPr>
          <w:rFonts w:ascii="GHEA Grapalat" w:hAnsi="GHEA Grapalat" w:cs="Sylfaen"/>
          <w:i w:val="0"/>
          <w:szCs w:val="24"/>
          <w:lang w:val="hy-AM"/>
        </w:rPr>
        <w:t>ընտրված</w:t>
      </w:r>
      <w:r w:rsidR="00D32414" w:rsidRPr="00E972E4">
        <w:rPr>
          <w:rFonts w:ascii="GHEA Grapalat" w:hAnsi="GHEA Grapalat" w:cs="Sylfaen"/>
          <w:i w:val="0"/>
          <w:szCs w:val="24"/>
          <w:lang w:val="af-ZA"/>
        </w:rPr>
        <w:t xml:space="preserve"> </w:t>
      </w:r>
      <w:r w:rsidR="00AF3CCA" w:rsidRPr="00E972E4">
        <w:rPr>
          <w:rFonts w:ascii="GHEA Grapalat" w:hAnsi="GHEA Grapalat" w:cs="Sylfaen"/>
          <w:i w:val="0"/>
          <w:szCs w:val="24"/>
          <w:lang w:val="hy-AM"/>
        </w:rPr>
        <w:t>այդպիսին չճանաչված</w:t>
      </w:r>
      <w:r w:rsidR="00AF3CCA" w:rsidRPr="00E972E4" w:rsidDel="00AF3CCA">
        <w:rPr>
          <w:rFonts w:ascii="GHEA Grapalat" w:hAnsi="GHEA Grapalat" w:cs="Sylfaen"/>
          <w:i w:val="0"/>
          <w:szCs w:val="24"/>
          <w:lang w:val="af-ZA"/>
        </w:rPr>
        <w:t xml:space="preserve"> </w:t>
      </w:r>
      <w:r w:rsidR="00973FB1" w:rsidRPr="00E972E4">
        <w:rPr>
          <w:rFonts w:ascii="GHEA Grapalat" w:hAnsi="GHEA Grapalat" w:cs="Sylfaen"/>
          <w:i w:val="0"/>
          <w:szCs w:val="24"/>
          <w:lang w:val="ru-RU"/>
        </w:rPr>
        <w:t>մասնակիցներին</w:t>
      </w:r>
      <w:r w:rsidR="00973FB1" w:rsidRPr="00E972E4">
        <w:rPr>
          <w:rFonts w:ascii="GHEA Grapalat" w:hAnsi="GHEA Grapalat" w:cs="Sylfaen"/>
          <w:i w:val="0"/>
          <w:szCs w:val="24"/>
          <w:lang w:val="af-ZA"/>
        </w:rPr>
        <w:t>:</w:t>
      </w:r>
      <w:r w:rsidR="00D32414" w:rsidRPr="00E972E4">
        <w:rPr>
          <w:rFonts w:ascii="GHEA Grapalat" w:hAnsi="GHEA Grapalat" w:cs="Sylfaen"/>
          <w:i w:val="0"/>
          <w:szCs w:val="24"/>
          <w:lang w:val="af-ZA"/>
        </w:rPr>
        <w:t xml:space="preserve"> </w:t>
      </w:r>
      <w:r w:rsidR="009B6D58" w:rsidRPr="00E972E4">
        <w:rPr>
          <w:rFonts w:ascii="GHEA Grapalat" w:hAnsi="GHEA Grapalat" w:cs="Sylfaen"/>
          <w:i w:val="0"/>
          <w:szCs w:val="24"/>
          <w:lang w:val="ru-RU"/>
        </w:rPr>
        <w:t>Առաջարկված</w:t>
      </w:r>
      <w:r w:rsidR="009B6D58" w:rsidRPr="00E972E4">
        <w:rPr>
          <w:rFonts w:ascii="GHEA Grapalat" w:hAnsi="GHEA Grapalat" w:cs="Sylfaen"/>
          <w:i w:val="0"/>
          <w:szCs w:val="24"/>
          <w:lang w:val="af-ZA"/>
        </w:rPr>
        <w:t xml:space="preserve"> </w:t>
      </w:r>
      <w:r w:rsidR="009B6D58" w:rsidRPr="00E972E4">
        <w:rPr>
          <w:rFonts w:ascii="GHEA Grapalat" w:hAnsi="GHEA Grapalat" w:cs="Sylfaen"/>
          <w:i w:val="0"/>
          <w:szCs w:val="24"/>
          <w:lang w:val="ru-RU"/>
        </w:rPr>
        <w:t>նվազագույն</w:t>
      </w:r>
      <w:r w:rsidR="009B6D58" w:rsidRPr="00E972E4">
        <w:rPr>
          <w:rFonts w:ascii="GHEA Grapalat" w:hAnsi="GHEA Grapalat" w:cs="Sylfaen"/>
          <w:i w:val="0"/>
          <w:szCs w:val="24"/>
          <w:lang w:val="af-ZA"/>
        </w:rPr>
        <w:t xml:space="preserve"> </w:t>
      </w:r>
      <w:r w:rsidR="009B6D58" w:rsidRPr="00E972E4">
        <w:rPr>
          <w:rFonts w:ascii="GHEA Grapalat" w:hAnsi="GHEA Grapalat" w:cs="Sylfaen"/>
          <w:i w:val="0"/>
          <w:szCs w:val="24"/>
          <w:lang w:val="ru-RU"/>
        </w:rPr>
        <w:t>գների</w:t>
      </w:r>
      <w:r w:rsidR="009B6D58" w:rsidRPr="00E972E4">
        <w:rPr>
          <w:rFonts w:ascii="GHEA Grapalat" w:hAnsi="GHEA Grapalat" w:cs="Sylfaen"/>
          <w:i w:val="0"/>
          <w:szCs w:val="24"/>
          <w:lang w:val="af-ZA"/>
        </w:rPr>
        <w:t xml:space="preserve"> </w:t>
      </w:r>
      <w:r w:rsidR="009B6D58" w:rsidRPr="00E972E4">
        <w:rPr>
          <w:rFonts w:ascii="GHEA Grapalat" w:hAnsi="GHEA Grapalat" w:cs="Sylfaen"/>
          <w:i w:val="0"/>
          <w:szCs w:val="24"/>
          <w:lang w:val="ru-RU"/>
        </w:rPr>
        <w:t>հավասարության</w:t>
      </w:r>
      <w:r w:rsidR="009B6D58" w:rsidRPr="00E972E4">
        <w:rPr>
          <w:rFonts w:ascii="GHEA Grapalat" w:hAnsi="GHEA Grapalat" w:cs="Sylfaen"/>
          <w:i w:val="0"/>
          <w:szCs w:val="24"/>
          <w:lang w:val="af-ZA"/>
        </w:rPr>
        <w:t xml:space="preserve"> </w:t>
      </w:r>
      <w:r w:rsidR="009B6D58" w:rsidRPr="00E972E4">
        <w:rPr>
          <w:rFonts w:ascii="GHEA Grapalat" w:hAnsi="GHEA Grapalat" w:cs="Sylfaen"/>
          <w:i w:val="0"/>
          <w:szCs w:val="24"/>
          <w:lang w:val="ru-RU"/>
        </w:rPr>
        <w:t>դեպքում</w:t>
      </w:r>
      <w:r w:rsidR="009B6D58" w:rsidRPr="00E972E4">
        <w:rPr>
          <w:rFonts w:ascii="GHEA Grapalat" w:hAnsi="GHEA Grapalat" w:cs="Sylfaen"/>
          <w:i w:val="0"/>
          <w:szCs w:val="24"/>
          <w:lang w:val="af-ZA"/>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lastRenderedPageBreak/>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5DA3AE68"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 հայտի</w:t>
      </w:r>
      <w:r w:rsidR="006E6861">
        <w:rPr>
          <w:rFonts w:ascii="GHEA Grapalat" w:hAnsi="GHEA Grapalat"/>
          <w:sz w:val="20"/>
          <w:szCs w:val="20"/>
          <w:lang w:val="af-ZA" w:eastAsia="x-none"/>
        </w:rPr>
        <w:t xml:space="preserve"> </w:t>
      </w:r>
      <w:r w:rsidR="00B514E8" w:rsidRPr="00064AD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8" w:name="_Hlk9262487"/>
      <w:r w:rsidR="00476579" w:rsidRPr="00064ADD">
        <w:rPr>
          <w:rFonts w:ascii="GHEA Grapalat" w:hAnsi="GHEA Grapalat" w:cs="Sylfaen"/>
          <w:sz w:val="20"/>
          <w:szCs w:val="24"/>
          <w:lang w:val="hy-AM" w:eastAsia="en-US"/>
        </w:rPr>
        <w:t xml:space="preserve"> </w:t>
      </w:r>
      <w:bookmarkEnd w:id="8"/>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lastRenderedPageBreak/>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33349385"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E972E4">
        <w:rPr>
          <w:rFonts w:ascii="GHEA Grapalat" w:hAnsi="GHEA Grapalat"/>
          <w:sz w:val="20"/>
          <w:szCs w:val="20"/>
          <w:lang w:val="hy-AM" w:eastAsia="x-none"/>
        </w:rPr>
        <w:t>8</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457350F6"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E972E4">
        <w:rPr>
          <w:rFonts w:ascii="GHEA Grapalat" w:hAnsi="GHEA Grapalat" w:cs="Sylfaen"/>
          <w:szCs w:val="24"/>
          <w:lang w:val="hy-AM"/>
        </w:rPr>
        <w:t>19</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lastRenderedPageBreak/>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35867DD5"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E972E4">
        <w:rPr>
          <w:rFonts w:ascii="GHEA Grapalat" w:hAnsi="GHEA Grapalat" w:cs="Sylfaen"/>
          <w:szCs w:val="24"/>
          <w:lang w:val="hy-AM"/>
        </w:rPr>
        <w:t>0</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34A2DE91"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E972E4">
        <w:rPr>
          <w:rFonts w:ascii="GHEA Grapalat" w:hAnsi="GHEA Grapalat"/>
          <w:spacing w:val="-6"/>
          <w:sz w:val="20"/>
          <w:lang w:val="hy-AM"/>
        </w:rPr>
        <w:t>1</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4B6077C8"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E972E4">
        <w:rPr>
          <w:rFonts w:ascii="GHEA Grapalat" w:hAnsi="GHEA Grapalat" w:cs="Sylfaen"/>
          <w:szCs w:val="24"/>
          <w:lang w:val="hy-AM"/>
        </w:rPr>
        <w:t>2</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66AEA78E"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900FE3">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0884FE0F"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lastRenderedPageBreak/>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w:t>
      </w:r>
      <w:r w:rsidR="00900FE3">
        <w:rPr>
          <w:rFonts w:ascii="GHEA Grapalat" w:hAnsi="GHEA Grapalat" w:cs="Sylfaen"/>
          <w:sz w:val="20"/>
          <w:lang w:val="hy-AM"/>
        </w:rPr>
        <w:t xml:space="preserve"> </w:t>
      </w:r>
      <w:r w:rsidR="00BE198C" w:rsidRPr="00064ADD">
        <w:rPr>
          <w:rFonts w:ascii="GHEA Grapalat" w:hAnsi="GHEA Grapalat" w:cs="Sylfaen"/>
          <w:sz w:val="20"/>
          <w:lang w:val="hy-AM"/>
        </w:rPr>
        <w:t>ապահովումները:</w:t>
      </w:r>
    </w:p>
    <w:p w14:paraId="177F3ECB" w14:textId="2058D7EA"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900FE3">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900FE3">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900FE3">
        <w:rPr>
          <w:rFonts w:ascii="GHEA Grapalat" w:hAnsi="GHEA Grapalat" w:cs="Sylfaen"/>
          <w:sz w:val="20"/>
          <w:lang w:val="hy-AM"/>
        </w:rPr>
        <w:t xml:space="preserve">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30331" w:rsidRPr="00064ADD">
        <w:rPr>
          <w:rFonts w:ascii="GHEA Grapalat" w:hAnsi="GHEA Grapalat" w:cs="Sylfaen"/>
          <w:sz w:val="20"/>
          <w:lang w:val="af-ZA"/>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DB2DA82" w14:textId="77777777" w:rsidR="00900FE3" w:rsidRPr="00900FE3" w:rsidRDefault="00281740" w:rsidP="00900FE3">
      <w:pPr>
        <w:ind w:firstLine="567"/>
        <w:jc w:val="both"/>
        <w:rPr>
          <w:rFonts w:ascii="GHEA Grapalat" w:hAnsi="GHEA Grapalat" w:cs="Sylfaen"/>
          <w:sz w:val="20"/>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900FE3" w:rsidRPr="00900FE3">
        <w:rPr>
          <w:rFonts w:ascii="GHEA Grapalat" w:hAnsi="GHEA Grapalat" w:cs="Sylfaen"/>
          <w:sz w:val="20"/>
          <w:lang w:val="hy-AM"/>
        </w:rPr>
        <w:t>Պայմանագրի ապահովումը ներկայացվում է միակողմանի հաստատված հայտարարության՝ տուժանքի (հավելված 5.1) կամ կանխիկ փողի ձևով:</w:t>
      </w:r>
    </w:p>
    <w:p w14:paraId="38494843" w14:textId="79C535EE" w:rsidR="00BE198C" w:rsidRPr="00064ADD" w:rsidRDefault="00F562EA" w:rsidP="00900FE3">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2F35D323"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900FE3">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56ED6EB2"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900FE3">
        <w:rPr>
          <w:rFonts w:ascii="GHEA Grapalat" w:hAnsi="GHEA Grapalat" w:cs="Sylfaen"/>
          <w:sz w:val="20"/>
          <w:lang w:val="hy-AM"/>
        </w:rPr>
        <w:t>5</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254BA4B"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10.</w:t>
      </w:r>
      <w:r w:rsidR="00900FE3">
        <w:rPr>
          <w:rFonts w:ascii="GHEA Grapalat" w:hAnsi="GHEA Grapalat" w:cs="Sylfaen"/>
          <w:sz w:val="20"/>
          <w:lang w:val="hy-AM"/>
        </w:rPr>
        <w:t>6</w:t>
      </w:r>
      <w:r w:rsidRPr="00064ADD">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w:t>
      </w:r>
      <w:r w:rsidRPr="00064ADD">
        <w:rPr>
          <w:rFonts w:ascii="GHEA Grapalat" w:hAnsi="GHEA Grapalat" w:cs="Sylfaen"/>
          <w:sz w:val="20"/>
          <w:lang w:val="af-ZA"/>
        </w:rPr>
        <w:lastRenderedPageBreak/>
        <w:t xml:space="preserve">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064ADD" w:rsidRDefault="00A04C67" w:rsidP="00EF3662">
      <w:pPr>
        <w:ind w:firstLine="567"/>
        <w:jc w:val="both"/>
        <w:rPr>
          <w:rFonts w:ascii="GHEA Grapalat" w:hAnsi="GHEA Grapalat" w:cs="Sylfaen"/>
          <w:sz w:val="20"/>
          <w:lang w:val="af-ZA"/>
        </w:rPr>
      </w:pPr>
    </w:p>
    <w:p w14:paraId="6647F146"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710009CE" w14:textId="77777777" w:rsidR="00096865" w:rsidRPr="00064ADD" w:rsidRDefault="00096865" w:rsidP="00EF3662">
      <w:pPr>
        <w:jc w:val="center"/>
        <w:rPr>
          <w:rFonts w:ascii="GHEA Grapalat" w:hAnsi="GHEA Grapalat"/>
          <w:b/>
          <w:sz w:val="20"/>
          <w:lang w:val="af-ZA"/>
        </w:rPr>
      </w:pPr>
    </w:p>
    <w:p w14:paraId="29851BF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44CB1487" w14:textId="77777777" w:rsidR="00900FE3" w:rsidRPr="00392B25" w:rsidRDefault="00096865" w:rsidP="00900FE3">
      <w:pPr>
        <w:ind w:firstLine="567"/>
        <w:jc w:val="both"/>
        <w:rPr>
          <w:rFonts w:ascii="GHEA Grapalat" w:hAnsi="GHEA Grapalat" w:cs="Sylfaen"/>
          <w:sz w:val="20"/>
          <w:vertAlign w:val="superscript"/>
          <w:lang w:val="hy-AM"/>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xml:space="preserve">: </w:t>
      </w:r>
      <w:r w:rsidR="00900FE3" w:rsidRPr="00392B25">
        <w:rPr>
          <w:rFonts w:ascii="GHEA Grapalat" w:hAnsi="GHEA Grapalat" w:cs="Sylfaen"/>
          <w:sz w:val="20"/>
          <w:lang w:val="hy-AM"/>
        </w:rPr>
        <w:t xml:space="preserve">Ընդ որում </w:t>
      </w:r>
      <w:r w:rsidR="00900FE3" w:rsidRPr="00392B25">
        <w:rPr>
          <w:rFonts w:ascii="GHEA Grapalat" w:hAnsi="GHEA Grapalat" w:cs="Sylfaen"/>
          <w:sz w:val="20"/>
          <w:lang w:val="ru-RU"/>
        </w:rPr>
        <w:t>կազմակերպված</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գնման</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ընթացակարգը</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կարող</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է</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ամբողջությամբ</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կամ</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մասնակի</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չկայացած</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հայտարարվել</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ընդհանուր</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կառավարումն</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իրականացնող</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լիազորված</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մարմնի</w:t>
      </w:r>
      <w:r w:rsidR="00900FE3" w:rsidRPr="00392B25">
        <w:rPr>
          <w:rFonts w:ascii="GHEA Grapalat" w:hAnsi="GHEA Grapalat" w:cs="Sylfaen"/>
          <w:sz w:val="20"/>
          <w:lang w:val="af-ZA"/>
        </w:rPr>
        <w:t xml:space="preserve"> </w:t>
      </w:r>
      <w:r w:rsidR="00900FE3" w:rsidRPr="00392B25">
        <w:rPr>
          <w:rFonts w:ascii="GHEA Grapalat" w:hAnsi="GHEA Grapalat" w:cs="Sylfaen"/>
          <w:sz w:val="20"/>
          <w:lang w:val="ru-RU"/>
        </w:rPr>
        <w:t>ղեկավարի</w:t>
      </w:r>
      <w:r w:rsidR="00900FE3" w:rsidRPr="00392B25">
        <w:rPr>
          <w:rFonts w:ascii="GHEA Grapalat" w:hAnsi="GHEA Grapalat" w:cs="Sylfaen"/>
          <w:sz w:val="20"/>
          <w:lang w:val="af-ZA"/>
        </w:rPr>
        <w:t xml:space="preserve"> </w:t>
      </w:r>
      <w:r w:rsidR="00900FE3" w:rsidRPr="00392B25">
        <w:rPr>
          <w:rFonts w:ascii="GHEA Grapalat" w:hAnsi="GHEA Grapalat" w:cs="Sylfaen"/>
          <w:sz w:val="20"/>
        </w:rPr>
        <w:t>որոշման</w:t>
      </w:r>
      <w:r w:rsidR="00900FE3" w:rsidRPr="00392B25">
        <w:rPr>
          <w:rFonts w:ascii="GHEA Grapalat" w:hAnsi="GHEA Grapalat" w:cs="Sylfaen"/>
          <w:sz w:val="20"/>
          <w:lang w:val="af-ZA"/>
        </w:rPr>
        <w:t xml:space="preserve"> </w:t>
      </w:r>
      <w:r w:rsidR="00900FE3" w:rsidRPr="00392B25">
        <w:rPr>
          <w:rFonts w:ascii="GHEA Grapalat" w:hAnsi="GHEA Grapalat" w:cs="Sylfaen"/>
          <w:sz w:val="20"/>
        </w:rPr>
        <w:t>հիման</w:t>
      </w:r>
      <w:r w:rsidR="00900FE3" w:rsidRPr="00392B25">
        <w:rPr>
          <w:rFonts w:ascii="GHEA Grapalat" w:hAnsi="GHEA Grapalat" w:cs="Sylfaen"/>
          <w:sz w:val="20"/>
          <w:lang w:val="af-ZA"/>
        </w:rPr>
        <w:t xml:space="preserve"> </w:t>
      </w:r>
      <w:r w:rsidR="00900FE3" w:rsidRPr="00392B25">
        <w:rPr>
          <w:rFonts w:ascii="GHEA Grapalat" w:hAnsi="GHEA Grapalat" w:cs="Sylfaen"/>
          <w:sz w:val="20"/>
        </w:rPr>
        <w:t>վրա</w:t>
      </w:r>
      <w:r w:rsidR="00900FE3" w:rsidRPr="00392B25">
        <w:rPr>
          <w:rFonts w:ascii="GHEA Grapalat" w:hAnsi="GHEA Grapalat" w:cs="Sylfaen"/>
          <w:sz w:val="20"/>
          <w:lang w:val="hy-AM"/>
        </w:rPr>
        <w:t>:</w:t>
      </w:r>
    </w:p>
    <w:p w14:paraId="604153F0" w14:textId="209665C6"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453DF4F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14:paraId="74EB1B84"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33541F5C"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6E1308C8"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04943F03" w14:textId="77777777" w:rsidR="00900FE3" w:rsidRPr="001040AD" w:rsidRDefault="00BE198C" w:rsidP="00900FE3">
      <w:pPr>
        <w:jc w:val="center"/>
        <w:rPr>
          <w:rFonts w:ascii="GHEA Grapalat" w:hAnsi="GHEA Grapalat" w:cs="Sylfaen"/>
          <w:b/>
          <w:sz w:val="20"/>
          <w:lang w:val="es-ES"/>
        </w:rPr>
      </w:pPr>
      <w:r w:rsidRPr="00064ADD">
        <w:rPr>
          <w:rFonts w:ascii="GHEA Grapalat" w:hAnsi="GHEA Grapalat" w:cs="Sylfaen"/>
          <w:b/>
          <w:szCs w:val="22"/>
          <w:lang w:val="es-ES"/>
        </w:rPr>
        <w:br w:type="page"/>
      </w:r>
      <w:proofErr w:type="gramStart"/>
      <w:r w:rsidR="00900FE3" w:rsidRPr="008915B3">
        <w:rPr>
          <w:rFonts w:ascii="GHEA Grapalat" w:hAnsi="GHEA Grapalat" w:cs="Sylfaen"/>
          <w:b/>
          <w:sz w:val="20"/>
        </w:rPr>
        <w:lastRenderedPageBreak/>
        <w:t>ՄԱՍ</w:t>
      </w:r>
      <w:r w:rsidR="00900FE3" w:rsidRPr="001040AD">
        <w:rPr>
          <w:rFonts w:ascii="GHEA Grapalat" w:hAnsi="GHEA Grapalat" w:cs="Sylfaen"/>
          <w:b/>
          <w:sz w:val="20"/>
          <w:lang w:val="es-ES"/>
        </w:rPr>
        <w:t xml:space="preserve">  II</w:t>
      </w:r>
      <w:proofErr w:type="gramEnd"/>
    </w:p>
    <w:p w14:paraId="4642048C" w14:textId="77777777" w:rsidR="00900FE3" w:rsidRPr="001040AD" w:rsidRDefault="00900FE3" w:rsidP="00900FE3">
      <w:pPr>
        <w:jc w:val="center"/>
        <w:rPr>
          <w:rFonts w:ascii="GHEA Grapalat" w:hAnsi="GHEA Grapalat" w:cs="Sylfaen"/>
          <w:b/>
          <w:sz w:val="20"/>
          <w:lang w:val="es-ES"/>
        </w:rPr>
      </w:pPr>
      <w:r w:rsidRPr="008915B3">
        <w:rPr>
          <w:rFonts w:ascii="GHEA Grapalat" w:hAnsi="GHEA Grapalat" w:cs="Sylfaen"/>
          <w:b/>
          <w:sz w:val="20"/>
        </w:rPr>
        <w:t>Հ</w:t>
      </w:r>
      <w:r w:rsidRPr="001040AD">
        <w:rPr>
          <w:rFonts w:ascii="GHEA Grapalat" w:hAnsi="GHEA Grapalat" w:cs="Sylfaen"/>
          <w:b/>
          <w:sz w:val="20"/>
          <w:lang w:val="es-ES"/>
        </w:rPr>
        <w:t xml:space="preserve"> </w:t>
      </w:r>
      <w:r w:rsidRPr="008915B3">
        <w:rPr>
          <w:rFonts w:ascii="GHEA Grapalat" w:hAnsi="GHEA Grapalat" w:cs="Sylfaen"/>
          <w:b/>
          <w:sz w:val="20"/>
        </w:rPr>
        <w:t>Ր</w:t>
      </w:r>
      <w:r w:rsidRPr="001040AD">
        <w:rPr>
          <w:rFonts w:ascii="GHEA Grapalat" w:hAnsi="GHEA Grapalat" w:cs="Sylfaen"/>
          <w:b/>
          <w:sz w:val="20"/>
          <w:lang w:val="es-ES"/>
        </w:rPr>
        <w:t xml:space="preserve"> </w:t>
      </w:r>
      <w:r w:rsidRPr="008915B3">
        <w:rPr>
          <w:rFonts w:ascii="GHEA Grapalat" w:hAnsi="GHEA Grapalat" w:cs="Sylfaen"/>
          <w:b/>
          <w:sz w:val="20"/>
        </w:rPr>
        <w:t>Ա</w:t>
      </w:r>
      <w:r w:rsidRPr="001040AD">
        <w:rPr>
          <w:rFonts w:ascii="GHEA Grapalat" w:hAnsi="GHEA Grapalat" w:cs="Sylfaen"/>
          <w:b/>
          <w:sz w:val="20"/>
          <w:lang w:val="es-ES"/>
        </w:rPr>
        <w:t xml:space="preserve"> </w:t>
      </w:r>
      <w:r w:rsidRPr="008915B3">
        <w:rPr>
          <w:rFonts w:ascii="GHEA Grapalat" w:hAnsi="GHEA Grapalat" w:cs="Sylfaen"/>
          <w:b/>
          <w:sz w:val="20"/>
        </w:rPr>
        <w:t>Հ</w:t>
      </w:r>
      <w:r w:rsidRPr="001040AD">
        <w:rPr>
          <w:rFonts w:ascii="GHEA Grapalat" w:hAnsi="GHEA Grapalat" w:cs="Sylfaen"/>
          <w:b/>
          <w:sz w:val="20"/>
          <w:lang w:val="es-ES"/>
        </w:rPr>
        <w:t xml:space="preserve"> </w:t>
      </w:r>
      <w:r w:rsidRPr="008915B3">
        <w:rPr>
          <w:rFonts w:ascii="GHEA Grapalat" w:hAnsi="GHEA Grapalat" w:cs="Sylfaen"/>
          <w:b/>
          <w:sz w:val="20"/>
        </w:rPr>
        <w:t>Ա</w:t>
      </w:r>
      <w:r w:rsidRPr="001040AD">
        <w:rPr>
          <w:rFonts w:ascii="GHEA Grapalat" w:hAnsi="GHEA Grapalat" w:cs="Sylfaen"/>
          <w:b/>
          <w:sz w:val="20"/>
          <w:lang w:val="es-ES"/>
        </w:rPr>
        <w:t xml:space="preserve"> </w:t>
      </w:r>
      <w:r w:rsidRPr="008915B3">
        <w:rPr>
          <w:rFonts w:ascii="GHEA Grapalat" w:hAnsi="GHEA Grapalat" w:cs="Sylfaen"/>
          <w:b/>
          <w:sz w:val="20"/>
        </w:rPr>
        <w:t>Ն</w:t>
      </w:r>
      <w:r w:rsidRPr="001040AD">
        <w:rPr>
          <w:rFonts w:ascii="GHEA Grapalat" w:hAnsi="GHEA Grapalat" w:cs="Sylfaen"/>
          <w:b/>
          <w:sz w:val="20"/>
          <w:lang w:val="es-ES"/>
        </w:rPr>
        <w:t xml:space="preserve"> </w:t>
      </w:r>
      <w:r w:rsidRPr="008915B3">
        <w:rPr>
          <w:rFonts w:ascii="GHEA Grapalat" w:hAnsi="GHEA Grapalat" w:cs="Sylfaen"/>
          <w:b/>
          <w:sz w:val="20"/>
        </w:rPr>
        <w:t>Գ</w:t>
      </w:r>
    </w:p>
    <w:p w14:paraId="6DB54582" w14:textId="77777777" w:rsidR="00900FE3" w:rsidRPr="001040AD" w:rsidRDefault="00900FE3" w:rsidP="00900FE3">
      <w:pPr>
        <w:jc w:val="center"/>
        <w:rPr>
          <w:rFonts w:ascii="GHEA Grapalat" w:hAnsi="GHEA Grapalat" w:cs="Sylfaen"/>
          <w:b/>
          <w:sz w:val="20"/>
          <w:lang w:val="es-ES"/>
        </w:rPr>
      </w:pPr>
      <w:r>
        <w:rPr>
          <w:rFonts w:ascii="GHEA Grapalat" w:hAnsi="GHEA Grapalat" w:cs="Sylfaen"/>
          <w:b/>
          <w:sz w:val="20"/>
          <w:lang w:val="hy-AM"/>
        </w:rPr>
        <w:t>ԳՆԱՆՇՄԱՆ ՀԱՐՑՄԱՆ ՀԱՅՏԸ ՊԱՏՐԱՍՏԵԼՈՒ</w:t>
      </w:r>
    </w:p>
    <w:p w14:paraId="2E32F077" w14:textId="0196785D" w:rsidR="00096865" w:rsidRPr="00064ADD" w:rsidRDefault="00096865" w:rsidP="00900FE3">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 xml:space="preserve">համաձայն </w:t>
      </w:r>
      <w:r w:rsidR="006F49AA" w:rsidRPr="00900FE3">
        <w:rPr>
          <w:rFonts w:ascii="GHEA Grapalat" w:hAnsi="GHEA Grapalat" w:cs="Sylfaen"/>
          <w:b/>
          <w:sz w:val="20"/>
          <w:lang w:val="af-ZA"/>
        </w:rPr>
        <w:t>հ</w:t>
      </w:r>
      <w:r w:rsidR="00096865" w:rsidRPr="00900FE3">
        <w:rPr>
          <w:rFonts w:ascii="GHEA Grapalat" w:hAnsi="GHEA Grapalat" w:cs="Sylfaen"/>
          <w:b/>
          <w:sz w:val="20"/>
          <w:lang w:val="ru-RU"/>
        </w:rPr>
        <w:t>ավելված</w:t>
      </w:r>
      <w:r w:rsidR="00096865" w:rsidRPr="00900FE3">
        <w:rPr>
          <w:rFonts w:ascii="GHEA Grapalat" w:hAnsi="GHEA Grapalat" w:cs="Sylfaen"/>
          <w:b/>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1"/>
      </w:r>
    </w:p>
    <w:p w14:paraId="2EBDF781" w14:textId="185EB842"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900FE3">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900FE3">
        <w:rPr>
          <w:rFonts w:ascii="GHEA Grapalat" w:hAnsi="GHEA Grapalat" w:cs="Sylfaen"/>
          <w:b/>
          <w:sz w:val="20"/>
          <w:lang w:val="hy-AM"/>
        </w:rPr>
        <w:t>հավելված</w:t>
      </w:r>
      <w:r w:rsidR="00294FFF" w:rsidRPr="00900FE3">
        <w:rPr>
          <w:rFonts w:ascii="GHEA Grapalat" w:hAnsi="GHEA Grapalat" w:cs="Sylfaen"/>
          <w:b/>
          <w:sz w:val="20"/>
          <w:lang w:val="af-ZA"/>
        </w:rPr>
        <w:t xml:space="preserve"> N </w:t>
      </w:r>
      <w:r w:rsidR="004D557A" w:rsidRPr="00900FE3">
        <w:rPr>
          <w:rFonts w:ascii="GHEA Grapalat" w:hAnsi="GHEA Grapalat" w:cs="Sylfaen"/>
          <w:b/>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D1FF4E8"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900FE3">
        <w:rPr>
          <w:rFonts w:ascii="GHEA Grapalat" w:hAnsi="GHEA Grapalat"/>
          <w:sz w:val="20"/>
          <w:szCs w:val="20"/>
          <w:lang w:val="hy-AM"/>
        </w:rPr>
        <w:t xml:space="preserve">մեկ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3CA800F8" w14:textId="77777777" w:rsidR="00900FE3" w:rsidRDefault="00900FE3" w:rsidP="00EF3662">
      <w:pPr>
        <w:pStyle w:val="norm"/>
        <w:spacing w:line="240" w:lineRule="auto"/>
        <w:ind w:firstLine="284"/>
        <w:jc w:val="right"/>
        <w:rPr>
          <w:rFonts w:ascii="GHEA Grapalat" w:hAnsi="GHEA Grapalat" w:cs="Sylfaen"/>
          <w:b/>
          <w:sz w:val="20"/>
          <w:lang w:val="es-ES"/>
        </w:rPr>
      </w:pPr>
    </w:p>
    <w:p w14:paraId="127BE511" w14:textId="77777777" w:rsidR="00900FE3" w:rsidRDefault="00900FE3" w:rsidP="00EF3662">
      <w:pPr>
        <w:pStyle w:val="norm"/>
        <w:spacing w:line="240" w:lineRule="auto"/>
        <w:ind w:firstLine="284"/>
        <w:jc w:val="right"/>
        <w:rPr>
          <w:rFonts w:ascii="GHEA Grapalat" w:hAnsi="GHEA Grapalat" w:cs="Sylfaen"/>
          <w:b/>
          <w:sz w:val="20"/>
          <w:lang w:val="es-ES"/>
        </w:rPr>
      </w:pPr>
    </w:p>
    <w:p w14:paraId="0978874F" w14:textId="77777777" w:rsidR="00900FE3" w:rsidRDefault="00900FE3" w:rsidP="00EF3662">
      <w:pPr>
        <w:pStyle w:val="norm"/>
        <w:spacing w:line="240" w:lineRule="auto"/>
        <w:ind w:firstLine="284"/>
        <w:jc w:val="right"/>
        <w:rPr>
          <w:rFonts w:ascii="GHEA Grapalat" w:hAnsi="GHEA Grapalat" w:cs="Sylfaen"/>
          <w:b/>
          <w:sz w:val="20"/>
          <w:lang w:val="es-ES"/>
        </w:rPr>
      </w:pPr>
    </w:p>
    <w:p w14:paraId="3C84687C" w14:textId="77777777" w:rsidR="00900FE3" w:rsidRDefault="00900FE3" w:rsidP="00EF3662">
      <w:pPr>
        <w:pStyle w:val="norm"/>
        <w:spacing w:line="240" w:lineRule="auto"/>
        <w:ind w:firstLine="284"/>
        <w:jc w:val="right"/>
        <w:rPr>
          <w:rFonts w:ascii="GHEA Grapalat" w:hAnsi="GHEA Grapalat" w:cs="Sylfaen"/>
          <w:b/>
          <w:sz w:val="20"/>
          <w:lang w:val="es-ES"/>
        </w:rPr>
      </w:pPr>
    </w:p>
    <w:p w14:paraId="7C15FADC" w14:textId="77777777" w:rsidR="00900FE3" w:rsidRDefault="00900FE3" w:rsidP="00EF3662">
      <w:pPr>
        <w:pStyle w:val="norm"/>
        <w:spacing w:line="240" w:lineRule="auto"/>
        <w:ind w:firstLine="284"/>
        <w:jc w:val="right"/>
        <w:rPr>
          <w:rFonts w:ascii="GHEA Grapalat" w:hAnsi="GHEA Grapalat" w:cs="Sylfaen"/>
          <w:b/>
          <w:sz w:val="20"/>
          <w:lang w:val="es-ES"/>
        </w:rPr>
      </w:pPr>
    </w:p>
    <w:p w14:paraId="0E258E2E" w14:textId="77777777" w:rsidR="00900FE3" w:rsidRPr="003E2D06" w:rsidRDefault="00900FE3" w:rsidP="00900FE3">
      <w:pPr>
        <w:ind w:firstLine="284"/>
        <w:jc w:val="right"/>
        <w:rPr>
          <w:rFonts w:ascii="GHEA Grapalat" w:hAnsi="GHEA Grapalat" w:cs="Arial"/>
          <w:b/>
          <w:sz w:val="20"/>
          <w:szCs w:val="20"/>
          <w:lang w:val="es-ES"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1</w:t>
      </w:r>
    </w:p>
    <w:p w14:paraId="51CC3B39" w14:textId="10ED036A" w:rsidR="00900FE3" w:rsidRPr="003E2D06" w:rsidRDefault="00900FE3" w:rsidP="00900FE3">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w:t>
      </w:r>
      <w:r>
        <w:rPr>
          <w:rFonts w:ascii="GHEA Grapalat" w:hAnsi="GHEA Grapalat"/>
          <w:b/>
          <w:sz w:val="20"/>
          <w:szCs w:val="20"/>
          <w:lang w:val="hy-AM"/>
        </w:rPr>
        <w:t>Ծ</w:t>
      </w:r>
      <w:r w:rsidRPr="003E2D06">
        <w:rPr>
          <w:rFonts w:ascii="GHEA Grapalat" w:hAnsi="GHEA Grapalat"/>
          <w:b/>
          <w:sz w:val="20"/>
          <w:szCs w:val="20"/>
          <w:lang w:val="hy-AM"/>
        </w:rPr>
        <w:t>ՁԲ-202</w:t>
      </w:r>
      <w:r w:rsidR="004F2935">
        <w:rPr>
          <w:rFonts w:ascii="GHEA Grapalat" w:hAnsi="GHEA Grapalat"/>
          <w:b/>
          <w:sz w:val="20"/>
          <w:szCs w:val="20"/>
          <w:lang w:val="hy-AM"/>
        </w:rPr>
        <w:t>4</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2308E29C" w14:textId="77777777" w:rsidR="00900FE3" w:rsidRPr="003E2D06" w:rsidRDefault="00900FE3" w:rsidP="00900FE3">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26EA398A" w14:textId="77777777" w:rsidR="00900FE3" w:rsidRPr="00712340" w:rsidRDefault="00900FE3" w:rsidP="00900FE3">
      <w:pPr>
        <w:jc w:val="center"/>
        <w:rPr>
          <w:rFonts w:ascii="GHEA Grapalat" w:hAnsi="GHEA Grapalat" w:cs="Sylfaen"/>
          <w:b/>
          <w:lang w:val="es-ES"/>
        </w:rPr>
      </w:pPr>
    </w:p>
    <w:p w14:paraId="02AE25D3" w14:textId="77777777" w:rsidR="00900FE3" w:rsidRPr="00712340" w:rsidRDefault="00900FE3" w:rsidP="00900FE3">
      <w:pPr>
        <w:jc w:val="center"/>
        <w:rPr>
          <w:rFonts w:ascii="GHEA Grapalat" w:hAnsi="GHEA Grapalat" w:cs="Arial"/>
          <w:b/>
          <w:lang w:val="es-ES"/>
        </w:rPr>
      </w:pPr>
      <w:r w:rsidRPr="00712340">
        <w:rPr>
          <w:rFonts w:ascii="GHEA Grapalat" w:hAnsi="GHEA Grapalat" w:cs="Sylfaen"/>
          <w:b/>
          <w:lang w:val="es-ES"/>
        </w:rPr>
        <w:t>ԴԻՄՈՒՄՀԱՅՏԱՐԱՐՈՒԹՅՈՒՆ*</w:t>
      </w:r>
    </w:p>
    <w:p w14:paraId="6DEDB617" w14:textId="77777777" w:rsidR="00900FE3" w:rsidRPr="00A71D81" w:rsidRDefault="00900FE3" w:rsidP="00900FE3">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38486B75"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900FE3">
        <w:rPr>
          <w:rFonts w:ascii="GHEA Grapalat" w:hAnsi="GHEA Grapalat"/>
          <w:sz w:val="22"/>
          <w:szCs w:val="22"/>
          <w:lang w:val="es-ES"/>
        </w:rPr>
        <w:t xml:space="preserve"> </w:t>
      </w:r>
      <w:r w:rsidRPr="00064ADD">
        <w:rPr>
          <w:rFonts w:ascii="GHEA Grapalat" w:hAnsi="GHEA Grapalat"/>
          <w:lang w:val="es-ES"/>
        </w:rPr>
        <w:t>«</w:t>
      </w:r>
      <w:bookmarkStart w:id="9" w:name="_Hlk125032599"/>
      <w:r w:rsidR="00900FE3" w:rsidRPr="001040AD">
        <w:rPr>
          <w:rFonts w:ascii="GHEA Grapalat" w:hAnsi="GHEA Grapalat"/>
          <w:sz w:val="20"/>
          <w:szCs w:val="20"/>
          <w:lang w:val="hy-AM"/>
        </w:rPr>
        <w:t>ԳՀ</w:t>
      </w:r>
      <w:r w:rsidR="00900FE3">
        <w:rPr>
          <w:rFonts w:ascii="GHEA Grapalat" w:hAnsi="GHEA Grapalat"/>
          <w:sz w:val="20"/>
          <w:szCs w:val="20"/>
          <w:lang w:val="hy-AM"/>
        </w:rPr>
        <w:t>Ծ</w:t>
      </w:r>
      <w:r w:rsidR="00900FE3" w:rsidRPr="001040AD">
        <w:rPr>
          <w:rFonts w:ascii="GHEA Grapalat" w:hAnsi="GHEA Grapalat"/>
          <w:sz w:val="20"/>
          <w:szCs w:val="20"/>
          <w:lang w:val="hy-AM"/>
        </w:rPr>
        <w:t>ՁԲ-202</w:t>
      </w:r>
      <w:r w:rsidR="004F2935">
        <w:rPr>
          <w:rFonts w:ascii="GHEA Grapalat" w:hAnsi="GHEA Grapalat"/>
          <w:sz w:val="20"/>
          <w:szCs w:val="20"/>
          <w:lang w:val="hy-AM"/>
        </w:rPr>
        <w:t>4</w:t>
      </w:r>
      <w:r w:rsidR="00900FE3">
        <w:rPr>
          <w:rFonts w:ascii="GHEA Grapalat" w:hAnsi="GHEA Grapalat"/>
          <w:sz w:val="20"/>
          <w:szCs w:val="20"/>
          <w:lang w:val="hy-AM"/>
        </w:rPr>
        <w:t>/</w:t>
      </w:r>
      <w:r w:rsidR="00900FE3" w:rsidRPr="001040AD">
        <w:rPr>
          <w:rFonts w:ascii="GHEA Grapalat" w:hAnsi="GHEA Grapalat"/>
          <w:sz w:val="20"/>
          <w:szCs w:val="20"/>
          <w:lang w:val="hy-AM"/>
        </w:rPr>
        <w:t>1-ԴԲԳԳԿ</w:t>
      </w:r>
      <w:bookmarkEnd w:id="9"/>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4A706434" w:rsidR="00B2572B" w:rsidRPr="00064ADD" w:rsidRDefault="00EE176F"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7262B778"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900FE3" w:rsidRPr="001040AD">
        <w:rPr>
          <w:rFonts w:ascii="GHEA Grapalat" w:hAnsi="GHEA Grapalat"/>
          <w:sz w:val="20"/>
          <w:szCs w:val="20"/>
          <w:lang w:val="hy-AM"/>
        </w:rPr>
        <w:t>ԳՀ</w:t>
      </w:r>
      <w:r w:rsidR="00900FE3">
        <w:rPr>
          <w:rFonts w:ascii="GHEA Grapalat" w:hAnsi="GHEA Grapalat"/>
          <w:sz w:val="20"/>
          <w:szCs w:val="20"/>
          <w:lang w:val="hy-AM"/>
        </w:rPr>
        <w:t>Ծ</w:t>
      </w:r>
      <w:r w:rsidR="00900FE3" w:rsidRPr="001040AD">
        <w:rPr>
          <w:rFonts w:ascii="GHEA Grapalat" w:hAnsi="GHEA Grapalat"/>
          <w:sz w:val="20"/>
          <w:szCs w:val="20"/>
          <w:lang w:val="hy-AM"/>
        </w:rPr>
        <w:t>ՁԲ-202</w:t>
      </w:r>
      <w:r w:rsidR="004F2935">
        <w:rPr>
          <w:rFonts w:ascii="GHEA Grapalat" w:hAnsi="GHEA Grapalat"/>
          <w:sz w:val="20"/>
          <w:szCs w:val="20"/>
          <w:lang w:val="hy-AM"/>
        </w:rPr>
        <w:t>4</w:t>
      </w:r>
      <w:r w:rsidR="00EE176F">
        <w:rPr>
          <w:rFonts w:ascii="GHEA Grapalat" w:hAnsi="GHEA Grapalat"/>
          <w:sz w:val="20"/>
          <w:szCs w:val="20"/>
          <w:lang w:val="hy-AM"/>
        </w:rPr>
        <w:t>/</w:t>
      </w:r>
      <w:r w:rsidR="00900FE3" w:rsidRPr="001040AD">
        <w:rPr>
          <w:rFonts w:ascii="GHEA Grapalat" w:hAnsi="GHEA Grapalat"/>
          <w:sz w:val="20"/>
          <w:szCs w:val="20"/>
          <w:lang w:val="hy-AM"/>
        </w:rPr>
        <w:t>1-ԴԲԳԳԿ</w:t>
      </w:r>
      <w:r w:rsidRPr="00B864E3">
        <w:rPr>
          <w:rFonts w:ascii="GHEA Grapalat" w:hAnsi="GHEA Grapalat" w:cs="Arial"/>
          <w:sz w:val="20"/>
          <w:szCs w:val="20"/>
          <w:lang w:val="es-ES"/>
        </w:rPr>
        <w:t xml:space="preserve">»  ծածկագրով  </w:t>
      </w:r>
      <w:r w:rsidR="00EE176F">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46121B76"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900FE3" w:rsidRPr="001040AD">
        <w:rPr>
          <w:rFonts w:ascii="GHEA Grapalat" w:hAnsi="GHEA Grapalat"/>
          <w:sz w:val="20"/>
          <w:szCs w:val="20"/>
          <w:lang w:val="hy-AM"/>
        </w:rPr>
        <w:t>ԳՀ</w:t>
      </w:r>
      <w:r w:rsidR="00900FE3">
        <w:rPr>
          <w:rFonts w:ascii="GHEA Grapalat" w:hAnsi="GHEA Grapalat"/>
          <w:sz w:val="20"/>
          <w:szCs w:val="20"/>
          <w:lang w:val="hy-AM"/>
        </w:rPr>
        <w:t>Ծ</w:t>
      </w:r>
      <w:r w:rsidR="00900FE3" w:rsidRPr="001040AD">
        <w:rPr>
          <w:rFonts w:ascii="GHEA Grapalat" w:hAnsi="GHEA Grapalat"/>
          <w:sz w:val="20"/>
          <w:szCs w:val="20"/>
          <w:lang w:val="hy-AM"/>
        </w:rPr>
        <w:t>ՁԲ-202</w:t>
      </w:r>
      <w:r w:rsidR="004F2935">
        <w:rPr>
          <w:rFonts w:ascii="GHEA Grapalat" w:hAnsi="GHEA Grapalat"/>
          <w:sz w:val="20"/>
          <w:szCs w:val="20"/>
          <w:lang w:val="hy-AM"/>
        </w:rPr>
        <w:t>4</w:t>
      </w:r>
      <w:r w:rsidR="00EE176F">
        <w:rPr>
          <w:rFonts w:ascii="GHEA Grapalat" w:hAnsi="GHEA Grapalat"/>
          <w:sz w:val="20"/>
          <w:szCs w:val="20"/>
          <w:lang w:val="hy-AM"/>
        </w:rPr>
        <w:t>/</w:t>
      </w:r>
      <w:r w:rsidR="00900FE3" w:rsidRPr="001040AD">
        <w:rPr>
          <w:rFonts w:ascii="GHEA Grapalat" w:hAnsi="GHEA Grapalat"/>
          <w:sz w:val="20"/>
          <w:szCs w:val="20"/>
          <w:lang w:val="hy-AM"/>
        </w:rPr>
        <w:t>1-ԴԲԳԳԿ</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EE176F">
        <w:rPr>
          <w:rFonts w:ascii="GHEA Grapalat" w:hAnsi="GHEA Grapalat" w:cs="Arial"/>
          <w:sz w:val="20"/>
          <w:szCs w:val="20"/>
          <w:lang w:val="hy-AM"/>
        </w:rPr>
        <w:t>գնանշման հարցմանը</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78023764" w14:textId="630620E4"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1BBDB17F" w14:textId="5550082D" w:rsidR="00F946FE" w:rsidRPr="00F946FE" w:rsidRDefault="00F946FE" w:rsidP="00F946FE">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2</w:t>
      </w:r>
    </w:p>
    <w:p w14:paraId="574F0637" w14:textId="2579D7C2" w:rsidR="00F946FE" w:rsidRPr="003E2D06" w:rsidRDefault="00F946FE" w:rsidP="00F946FE">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w:t>
      </w:r>
      <w:r>
        <w:rPr>
          <w:rFonts w:ascii="GHEA Grapalat" w:hAnsi="GHEA Grapalat"/>
          <w:b/>
          <w:sz w:val="20"/>
          <w:szCs w:val="20"/>
          <w:lang w:val="hy-AM"/>
        </w:rPr>
        <w:t>Ծ</w:t>
      </w:r>
      <w:r w:rsidRPr="003E2D06">
        <w:rPr>
          <w:rFonts w:ascii="GHEA Grapalat" w:hAnsi="GHEA Grapalat"/>
          <w:b/>
          <w:sz w:val="20"/>
          <w:szCs w:val="20"/>
          <w:lang w:val="hy-AM"/>
        </w:rPr>
        <w:t>ՁԲ-202</w:t>
      </w:r>
      <w:r w:rsidR="004F2935">
        <w:rPr>
          <w:rFonts w:ascii="GHEA Grapalat" w:hAnsi="GHEA Grapalat"/>
          <w:b/>
          <w:sz w:val="20"/>
          <w:szCs w:val="20"/>
          <w:lang w:val="hy-AM"/>
        </w:rPr>
        <w:t>4</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0DAE44D9" w14:textId="77777777" w:rsidR="00F946FE" w:rsidRPr="003E2D06" w:rsidRDefault="00F946FE" w:rsidP="00F946FE">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2DA2DB67" w14:textId="77777777" w:rsidR="00B2572B" w:rsidRPr="00F946FE" w:rsidRDefault="00B2572B" w:rsidP="00EF3662">
      <w:pPr>
        <w:rPr>
          <w:rFonts w:ascii="GHEA Grapalat" w:hAnsi="GHEA Grapalat"/>
          <w:lang w:val="es-ES"/>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BA0E184"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w:t>
      </w:r>
      <w:r w:rsidR="00F946FE">
        <w:rPr>
          <w:rFonts w:ascii="GHEA Grapalat" w:hAnsi="GHEA Grapalat" w:cs="Arial"/>
          <w:sz w:val="20"/>
          <w:szCs w:val="20"/>
          <w:lang w:val="hy-AM"/>
        </w:rPr>
        <w:t>ԳՀԾՁԲ-202</w:t>
      </w:r>
      <w:r w:rsidR="004F2935">
        <w:rPr>
          <w:rFonts w:ascii="GHEA Grapalat" w:hAnsi="GHEA Grapalat" w:cs="Arial"/>
          <w:sz w:val="20"/>
          <w:szCs w:val="20"/>
          <w:lang w:val="hy-AM"/>
        </w:rPr>
        <w:t>4</w:t>
      </w:r>
      <w:r w:rsidR="00F946FE">
        <w:rPr>
          <w:rFonts w:ascii="GHEA Grapalat" w:hAnsi="GHEA Grapalat" w:cs="Arial"/>
          <w:sz w:val="20"/>
          <w:szCs w:val="20"/>
          <w:lang w:val="hy-AM"/>
        </w:rPr>
        <w:t>/1-ԴԲԳԳԿ</w:t>
      </w:r>
      <w:r w:rsidRPr="00064ADD">
        <w:rPr>
          <w:rFonts w:ascii="GHEA Grapalat" w:hAnsi="GHEA Grapalat" w:cs="Arial"/>
          <w:sz w:val="20"/>
          <w:szCs w:val="20"/>
          <w:lang w:val="es-ES"/>
        </w:rPr>
        <w:t xml:space="preserve">» ծածկագրով </w:t>
      </w:r>
      <w:r w:rsidR="00EE176F">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1" w:name="_Hlk23147299"/>
      <w:r w:rsidRPr="00064ADD">
        <w:rPr>
          <w:rFonts w:ascii="GHEA Grapalat" w:hAnsi="GHEA Grapalat" w:cs="Sylfaen"/>
          <w:vertAlign w:val="superscript"/>
          <w:lang w:val="hy-AM"/>
        </w:rPr>
        <w:t xml:space="preserve">                                                                                     մասնակցի անվանումը</w:t>
      </w:r>
    </w:p>
    <w:bookmarkEnd w:id="11"/>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136BAD"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136BAD"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136BAD"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136BAD"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0F2286D1" w14:textId="77777777" w:rsidR="00B2572B" w:rsidRPr="00064ADD" w:rsidRDefault="00B2572B" w:rsidP="00EF3662">
      <w:pPr>
        <w:rPr>
          <w:rFonts w:ascii="GHEA Grapalat" w:hAnsi="GHEA Grapalat" w:cs="Sylfaen"/>
          <w:i/>
          <w:sz w:val="16"/>
          <w:szCs w:val="16"/>
          <w:lang w:val="hy-AM" w:eastAsia="ru-RU"/>
        </w:rPr>
      </w:pPr>
    </w:p>
    <w:p w14:paraId="3A9AB161" w14:textId="77777777" w:rsidR="00B2572B" w:rsidRPr="00064ADD" w:rsidRDefault="00B2572B" w:rsidP="00EF3662">
      <w:pPr>
        <w:rPr>
          <w:rFonts w:ascii="GHEA Grapalat" w:hAnsi="GHEA Grapalat" w:cs="Sylfaen"/>
          <w:i/>
          <w:sz w:val="16"/>
          <w:szCs w:val="16"/>
          <w:lang w:val="hy-AM" w:eastAsia="ru-RU"/>
        </w:rPr>
      </w:pPr>
    </w:p>
    <w:p w14:paraId="5B93AB95" w14:textId="77777777" w:rsidR="00B2572B" w:rsidRPr="00064ADD"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18DD7335" w14:textId="77777777" w:rsidR="00B2572B" w:rsidRPr="00064ADD" w:rsidRDefault="00B2572B" w:rsidP="00EF3662">
      <w:pPr>
        <w:pStyle w:val="31"/>
        <w:spacing w:line="240" w:lineRule="auto"/>
        <w:jc w:val="right"/>
        <w:rPr>
          <w:rFonts w:ascii="GHEA Grapalat" w:hAnsi="GHEA Grapalat"/>
          <w:i/>
          <w:lang w:val="hy-AM"/>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B5F1AA5" w14:textId="393264AC" w:rsidR="00F946FE" w:rsidRPr="00F946FE" w:rsidRDefault="00F946FE" w:rsidP="00F946FE">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4.2</w:t>
      </w:r>
    </w:p>
    <w:p w14:paraId="1A8E0A47" w14:textId="0B13361B" w:rsidR="00F946FE" w:rsidRPr="003E2D06" w:rsidRDefault="00F946FE" w:rsidP="00F946FE">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w:t>
      </w:r>
      <w:r>
        <w:rPr>
          <w:rFonts w:ascii="GHEA Grapalat" w:hAnsi="GHEA Grapalat"/>
          <w:b/>
          <w:sz w:val="20"/>
          <w:szCs w:val="20"/>
          <w:lang w:val="hy-AM"/>
        </w:rPr>
        <w:t>Ծ</w:t>
      </w:r>
      <w:r w:rsidRPr="003E2D06">
        <w:rPr>
          <w:rFonts w:ascii="GHEA Grapalat" w:hAnsi="GHEA Grapalat"/>
          <w:b/>
          <w:sz w:val="20"/>
          <w:szCs w:val="20"/>
          <w:lang w:val="hy-AM"/>
        </w:rPr>
        <w:t>ՁԲ-202</w:t>
      </w:r>
      <w:r w:rsidR="004F2935">
        <w:rPr>
          <w:rFonts w:ascii="GHEA Grapalat" w:hAnsi="GHEA Grapalat"/>
          <w:b/>
          <w:sz w:val="20"/>
          <w:szCs w:val="20"/>
          <w:lang w:val="hy-AM"/>
        </w:rPr>
        <w:t>4</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562D1391" w14:textId="77777777" w:rsidR="00F946FE" w:rsidRPr="003E2D06" w:rsidRDefault="00F946FE" w:rsidP="00F946FE">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5B05E27C" w14:textId="77777777" w:rsidR="007862B1" w:rsidRPr="00F946FE" w:rsidRDefault="007862B1" w:rsidP="007862B1">
      <w:pPr>
        <w:pStyle w:val="31"/>
        <w:spacing w:line="240" w:lineRule="auto"/>
        <w:jc w:val="right"/>
        <w:rPr>
          <w:rFonts w:ascii="GHEA Grapalat" w:hAnsi="GHEA Grapalat" w:cs="Sylfaen"/>
          <w:b/>
          <w:lang w:val="es-ES"/>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6CFDDD8B" w14:textId="17832ACE" w:rsidR="00F946FE" w:rsidRPr="00EE7680" w:rsidRDefault="00F946FE" w:rsidP="00F946FE">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EE7680">
        <w:rPr>
          <w:rFonts w:ascii="GHEA Grapalat" w:hAnsi="GHEA Grapalat" w:cs="GHEA Grapalat"/>
          <w:sz w:val="20"/>
          <w:szCs w:val="20"/>
          <w:lang w:val="pt-BR"/>
        </w:rPr>
        <w:t>ՀՀ ԱՆ «Դատաբժշկական Գիտագործնական Կենտրոն» ՊՈԱԿ-ի</w:t>
      </w:r>
      <w:r w:rsidRPr="00A71D81">
        <w:rPr>
          <w:rFonts w:ascii="GHEA Grapalat" w:hAnsi="GHEA Grapalat" w:cs="GHEA Grapalat"/>
          <w:sz w:val="20"/>
          <w:szCs w:val="20"/>
          <w:lang w:val="pt-BR"/>
        </w:rPr>
        <w:t xml:space="preserve"> (այսուհետ` Պատվիրատու) կողմից </w:t>
      </w:r>
      <w:r w:rsidRPr="00EE7680">
        <w:rPr>
          <w:rFonts w:ascii="GHEA Grapalat" w:hAnsi="GHEA Grapalat" w:cs="GHEA Grapalat"/>
          <w:sz w:val="20"/>
          <w:szCs w:val="20"/>
          <w:lang w:val="pt-BR"/>
        </w:rPr>
        <w:t>կազմակերպված` «ԳՀ</w:t>
      </w:r>
      <w:r>
        <w:rPr>
          <w:rFonts w:ascii="GHEA Grapalat" w:hAnsi="GHEA Grapalat" w:cs="GHEA Grapalat"/>
          <w:sz w:val="20"/>
          <w:szCs w:val="20"/>
          <w:lang w:val="hy-AM"/>
        </w:rPr>
        <w:t>Ծ</w:t>
      </w:r>
      <w:r w:rsidRPr="00EE7680">
        <w:rPr>
          <w:rFonts w:ascii="GHEA Grapalat" w:hAnsi="GHEA Grapalat" w:cs="GHEA Grapalat"/>
          <w:sz w:val="20"/>
          <w:szCs w:val="20"/>
          <w:lang w:val="pt-BR"/>
        </w:rPr>
        <w:t>ՁԲ-202</w:t>
      </w:r>
      <w:r w:rsidR="004F2935">
        <w:rPr>
          <w:rFonts w:ascii="GHEA Grapalat" w:hAnsi="GHEA Grapalat" w:cs="GHEA Grapalat"/>
          <w:sz w:val="20"/>
          <w:szCs w:val="20"/>
          <w:lang w:val="hy-AM"/>
        </w:rPr>
        <w:t>4</w:t>
      </w:r>
      <w:r>
        <w:rPr>
          <w:rFonts w:ascii="GHEA Grapalat" w:hAnsi="GHEA Grapalat" w:cs="GHEA Grapalat"/>
          <w:sz w:val="20"/>
          <w:szCs w:val="20"/>
          <w:lang w:val="hy-AM"/>
        </w:rPr>
        <w:t>/1</w:t>
      </w:r>
      <w:r w:rsidRPr="00EE7680">
        <w:rPr>
          <w:rFonts w:ascii="GHEA Grapalat" w:hAnsi="GHEA Grapalat" w:cs="GHEA Grapalat"/>
          <w:sz w:val="20"/>
          <w:szCs w:val="20"/>
          <w:lang w:val="pt-BR"/>
        </w:rPr>
        <w:t>-ԴԲԳԳԿ» 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6716EA55" w:rsidR="007862B1" w:rsidRDefault="007862B1" w:rsidP="007862B1">
      <w:pPr>
        <w:jc w:val="both"/>
        <w:rPr>
          <w:rFonts w:ascii="GHEA Grapalat" w:hAnsi="GHEA Grapalat" w:cs="GHEA Grapalat"/>
          <w:sz w:val="20"/>
          <w:szCs w:val="20"/>
          <w:lang w:val="hy-AM"/>
        </w:rPr>
      </w:pPr>
    </w:p>
    <w:p w14:paraId="75289BB6" w14:textId="77777777" w:rsidR="00F946FE" w:rsidRPr="00064ADD" w:rsidRDefault="00F946FE" w:rsidP="007862B1">
      <w:pPr>
        <w:jc w:val="both"/>
        <w:rPr>
          <w:rFonts w:ascii="GHEA Grapalat" w:hAnsi="GHEA Grapalat" w:cs="GHEA Grapalat"/>
          <w:sz w:val="20"/>
          <w:szCs w:val="20"/>
          <w:lang w:val="hy-AM"/>
        </w:rPr>
      </w:pPr>
    </w:p>
    <w:p w14:paraId="3E021763" w14:textId="31EA9758" w:rsidR="007862B1"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0FBCD91F" w14:textId="77777777" w:rsidR="00F946FE" w:rsidRPr="00064ADD" w:rsidRDefault="00F946FE" w:rsidP="00F946FE">
      <w:pPr>
        <w:ind w:left="720"/>
        <w:rPr>
          <w:rFonts w:ascii="GHEA Grapalat" w:hAnsi="GHEA Grapalat" w:cs="GHEA Grapalat"/>
          <w:b/>
          <w:bCs/>
          <w:sz w:val="20"/>
          <w:szCs w:val="20"/>
        </w:rPr>
      </w:pP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946FE"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8F41EF" w14:textId="2C87E510" w:rsidR="00F946FE" w:rsidRPr="00064ADD" w:rsidRDefault="00F946FE" w:rsidP="00BF486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F946FE"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54557BD0" w:rsidR="00F946FE" w:rsidRPr="00064ADD" w:rsidRDefault="00F946FE" w:rsidP="00F946F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F946FE"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1949362A" w:rsidR="00F946FE" w:rsidRPr="00064ADD" w:rsidRDefault="00F946FE" w:rsidP="00F946F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F946FE"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5199E96"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F946FE"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53DBD30"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F946FE"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144268A8"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F946FE"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214D0F87"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F946FE"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13ABA0BE"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946FE"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1D15F552" w:rsidR="00F946FE" w:rsidRPr="00064ADD" w:rsidRDefault="00F946FE" w:rsidP="00F946FE">
            <w:pPr>
              <w:rPr>
                <w:rFonts w:ascii="GHEA Grapalat" w:hAnsi="GHEA Grapalat" w:cs="Arial"/>
                <w:sz w:val="20"/>
                <w:szCs w:val="20"/>
              </w:rPr>
            </w:pPr>
            <w:r w:rsidRPr="003E2D06">
              <w:rPr>
                <w:rFonts w:ascii="GHEA Grapalat" w:hAnsi="GHEA Grapalat" w:cs="Sylfaen"/>
                <w:sz w:val="20"/>
                <w:szCs w:val="20"/>
                <w:lang w:val="hy-AM"/>
              </w:rPr>
              <w:t>9</w:t>
            </w:r>
            <w:r w:rsidRPr="003E2D06">
              <w:rPr>
                <w:rFonts w:ascii="GHEA Grapalat" w:hAnsi="GHEA Grapalat" w:cs="Sylfaen"/>
                <w:sz w:val="20"/>
                <w:szCs w:val="20"/>
              </w:rPr>
              <w:t xml:space="preserve">. </w:t>
            </w:r>
            <w:proofErr w:type="gramStart"/>
            <w:r w:rsidRPr="003E2D06">
              <w:rPr>
                <w:rFonts w:ascii="GHEA Grapalat" w:hAnsi="GHEA Grapalat" w:cs="Sylfaen"/>
                <w:sz w:val="20"/>
                <w:szCs w:val="20"/>
              </w:rPr>
              <w:t>Շահառու</w:t>
            </w:r>
            <w:r w:rsidRPr="003E2D06">
              <w:rPr>
                <w:rFonts w:ascii="GHEA Grapalat" w:hAnsi="GHEA Grapalat" w:cs="Sylfaen"/>
                <w:sz w:val="20"/>
                <w:szCs w:val="20"/>
                <w:lang w:val="hy-AM"/>
              </w:rPr>
              <w:t>ի  անվանումը</w:t>
            </w:r>
            <w:proofErr w:type="gramEnd"/>
            <w:r w:rsidRPr="003E2D06">
              <w:rPr>
                <w:rFonts w:ascii="GHEA Grapalat" w:hAnsi="GHEA Grapalat" w:cs="Sylfaen"/>
                <w:sz w:val="20"/>
                <w:szCs w:val="20"/>
              </w:rPr>
              <w:t>,</w:t>
            </w:r>
            <w:r w:rsidRPr="003E2D06">
              <w:rPr>
                <w:rFonts w:ascii="GHEA Grapalat" w:hAnsi="GHEA Grapalat" w:cs="Sylfaen"/>
                <w:sz w:val="20"/>
                <w:szCs w:val="20"/>
                <w:lang w:val="hy-AM"/>
              </w:rPr>
              <w:t xml:space="preserve"> կամ անուն ազգանուն </w:t>
            </w:r>
            <w:r w:rsidRPr="003E2D06">
              <w:rPr>
                <w:rFonts w:ascii="GHEA Grapalat" w:hAnsi="GHEA Grapalat" w:cs="Arial"/>
                <w:sz w:val="20"/>
                <w:szCs w:val="20"/>
              </w:rPr>
              <w:t>`</w:t>
            </w:r>
            <w:r w:rsidRPr="003E2D06">
              <w:rPr>
                <w:rFonts w:ascii="GHEA Grapalat" w:hAnsi="GHEA Grapalat" w:cs="Arial"/>
                <w:sz w:val="20"/>
                <w:szCs w:val="20"/>
                <w:lang w:val="hy-AM"/>
              </w:rPr>
              <w:t xml:space="preserve"> </w:t>
            </w:r>
            <w:r w:rsidRPr="003E2D06">
              <w:rPr>
                <w:rFonts w:ascii="GHEA Grapalat" w:hAnsi="GHEA Grapalat"/>
                <w:b/>
                <w:sz w:val="20"/>
                <w:szCs w:val="20"/>
                <w:lang w:val="hy-AM"/>
              </w:rPr>
              <w:t xml:space="preserve"> ՀՀ ԱՆ «Դատաբժշկական Գիտագործնական Կենտրոն» ՊՈԱԿ</w:t>
            </w:r>
          </w:p>
        </w:tc>
      </w:tr>
      <w:tr w:rsidR="00F946FE"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018954DA" w:rsidR="00F946FE" w:rsidRPr="00064ADD" w:rsidRDefault="00F946FE" w:rsidP="00F946F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946FE"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919816A"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sidRPr="003E2D06">
              <w:rPr>
                <w:rFonts w:ascii="GHEA Grapalat" w:hAnsi="GHEA Grapalat"/>
                <w:b/>
                <w:sz w:val="20"/>
                <w:szCs w:val="20"/>
                <w:lang w:val="hy-AM"/>
              </w:rPr>
              <w:t>00405431</w:t>
            </w:r>
          </w:p>
        </w:tc>
      </w:tr>
      <w:tr w:rsidR="00F946FE"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66404D4B"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gramStart"/>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EE7680">
              <w:rPr>
                <w:rFonts w:ascii="GHEA Grapalat" w:hAnsi="GHEA Grapalat"/>
                <w:b/>
                <w:sz w:val="20"/>
                <w:szCs w:val="20"/>
                <w:lang w:val="hy-AM"/>
              </w:rPr>
              <w:t>Գանձապետարան</w:t>
            </w:r>
          </w:p>
        </w:tc>
      </w:tr>
      <w:tr w:rsidR="00F946FE"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3BFCFD3D"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gramEnd"/>
            <w:r w:rsidRPr="00A71D81">
              <w:rPr>
                <w:rFonts w:ascii="GHEA Grapalat" w:hAnsi="GHEA Grapalat" w:cs="Arial"/>
                <w:sz w:val="20"/>
                <w:szCs w:val="20"/>
              </w:rPr>
              <w:t>)</w:t>
            </w:r>
            <w:r>
              <w:rPr>
                <w:rFonts w:ascii="GHEA Grapalat" w:hAnsi="GHEA Grapalat" w:cs="Arial"/>
                <w:sz w:val="20"/>
                <w:szCs w:val="20"/>
                <w:lang w:val="hy-AM"/>
              </w:rPr>
              <w:t xml:space="preserve">՝ </w:t>
            </w:r>
            <w:r w:rsidRPr="00EE7680">
              <w:rPr>
                <w:rFonts w:ascii="GHEA Grapalat" w:hAnsi="GHEA Grapalat"/>
                <w:b/>
                <w:sz w:val="20"/>
                <w:szCs w:val="20"/>
                <w:lang w:val="hy-AM"/>
              </w:rPr>
              <w:t>900018001975</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gramStart"/>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36BAD"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36BAD"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36BAD"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36BAD"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136BAD"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3B80C07D" w14:textId="1127125D" w:rsidR="00631658" w:rsidRPr="00064ADD" w:rsidRDefault="00631658" w:rsidP="00F946FE">
      <w:pPr>
        <w:pStyle w:val="31"/>
        <w:spacing w:line="240" w:lineRule="auto"/>
        <w:jc w:val="right"/>
        <w:rPr>
          <w:rFonts w:ascii="GHEA Grapalat" w:hAnsi="GHEA Grapalat" w:cs="GHEA Grapalat"/>
          <w:i/>
          <w:sz w:val="18"/>
          <w:szCs w:val="18"/>
          <w:lang w:val="hy-AM"/>
        </w:rPr>
      </w:pPr>
      <w:r w:rsidRPr="00064ADD">
        <w:rPr>
          <w:rFonts w:ascii="GHEA Grapalat" w:hAnsi="GHEA Grapalat"/>
          <w:b/>
          <w:lang w:val="hy-AM"/>
        </w:rPr>
        <w:br w:type="page"/>
      </w:r>
    </w:p>
    <w:p w14:paraId="3588931C" w14:textId="63B9BC17" w:rsidR="00F946FE" w:rsidRPr="00F946FE" w:rsidRDefault="00F946FE" w:rsidP="00F946FE">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5.1</w:t>
      </w:r>
    </w:p>
    <w:p w14:paraId="53805C88" w14:textId="176DE682" w:rsidR="00F946FE" w:rsidRPr="003E2D06" w:rsidRDefault="00F946FE" w:rsidP="00F946FE">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w:t>
      </w:r>
      <w:r>
        <w:rPr>
          <w:rFonts w:ascii="GHEA Grapalat" w:hAnsi="GHEA Grapalat"/>
          <w:b/>
          <w:sz w:val="20"/>
          <w:szCs w:val="20"/>
          <w:lang w:val="hy-AM"/>
        </w:rPr>
        <w:t>Ծ</w:t>
      </w:r>
      <w:r w:rsidRPr="003E2D06">
        <w:rPr>
          <w:rFonts w:ascii="GHEA Grapalat" w:hAnsi="GHEA Grapalat"/>
          <w:b/>
          <w:sz w:val="20"/>
          <w:szCs w:val="20"/>
          <w:lang w:val="hy-AM"/>
        </w:rPr>
        <w:t>ՁԲ-202</w:t>
      </w:r>
      <w:r w:rsidR="004F2935">
        <w:rPr>
          <w:rFonts w:ascii="GHEA Grapalat" w:hAnsi="GHEA Grapalat"/>
          <w:b/>
          <w:sz w:val="20"/>
          <w:szCs w:val="20"/>
          <w:lang w:val="hy-AM"/>
        </w:rPr>
        <w:t>4</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7E6AB28E" w14:textId="77777777" w:rsidR="00F946FE" w:rsidRPr="003E2D06" w:rsidRDefault="00F946FE" w:rsidP="00F946FE">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6394D5E7" w14:textId="77777777" w:rsidR="00F946FE"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5E50FA0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5329AF26" w14:textId="60340682" w:rsidR="00F946FE" w:rsidRPr="00EE7680" w:rsidRDefault="00631658" w:rsidP="00F946FE">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w:t>
      </w:r>
      <w:r w:rsidR="00F946FE" w:rsidRPr="00A71D81">
        <w:rPr>
          <w:rFonts w:ascii="GHEA Grapalat" w:hAnsi="GHEA Grapalat" w:cs="GHEA Grapalat"/>
          <w:sz w:val="20"/>
          <w:szCs w:val="20"/>
          <w:lang w:val="pt-BR"/>
        </w:rPr>
        <w:t xml:space="preserve">Ընկերությունը մասնակցում է </w:t>
      </w:r>
      <w:r w:rsidR="00F946FE" w:rsidRPr="00EE7680">
        <w:rPr>
          <w:rFonts w:ascii="GHEA Grapalat" w:hAnsi="GHEA Grapalat" w:cs="GHEA Grapalat"/>
          <w:sz w:val="20"/>
          <w:szCs w:val="20"/>
          <w:lang w:val="pt-BR"/>
        </w:rPr>
        <w:t>ՀՀ ԱՆ «Դատաբժշկական Գիտագործնական Կենտրոն» ՊՈԱԿ-ի</w:t>
      </w:r>
      <w:r w:rsidR="00F946FE" w:rsidRPr="00A71D81">
        <w:rPr>
          <w:rFonts w:ascii="GHEA Grapalat" w:hAnsi="GHEA Grapalat" w:cs="GHEA Grapalat"/>
          <w:sz w:val="20"/>
          <w:szCs w:val="20"/>
          <w:lang w:val="pt-BR"/>
        </w:rPr>
        <w:t xml:space="preserve"> (այսուհետ` Պատվիրատու) կողմից </w:t>
      </w:r>
      <w:r w:rsidR="00F946FE" w:rsidRPr="00EE7680">
        <w:rPr>
          <w:rFonts w:ascii="GHEA Grapalat" w:hAnsi="GHEA Grapalat" w:cs="GHEA Grapalat"/>
          <w:sz w:val="20"/>
          <w:szCs w:val="20"/>
          <w:lang w:val="pt-BR"/>
        </w:rPr>
        <w:t>կազմակերպված` «ԳՀ</w:t>
      </w:r>
      <w:r w:rsidR="00F946FE">
        <w:rPr>
          <w:rFonts w:ascii="GHEA Grapalat" w:hAnsi="GHEA Grapalat" w:cs="GHEA Grapalat"/>
          <w:sz w:val="20"/>
          <w:szCs w:val="20"/>
          <w:lang w:val="hy-AM"/>
        </w:rPr>
        <w:t>ԾՁԲ</w:t>
      </w:r>
      <w:r w:rsidR="00F946FE" w:rsidRPr="00EE7680">
        <w:rPr>
          <w:rFonts w:ascii="GHEA Grapalat" w:hAnsi="GHEA Grapalat" w:cs="GHEA Grapalat"/>
          <w:sz w:val="20"/>
          <w:szCs w:val="20"/>
          <w:lang w:val="pt-BR"/>
        </w:rPr>
        <w:t>-202</w:t>
      </w:r>
      <w:r w:rsidR="004F2935">
        <w:rPr>
          <w:rFonts w:ascii="GHEA Grapalat" w:hAnsi="GHEA Grapalat" w:cs="GHEA Grapalat"/>
          <w:sz w:val="20"/>
          <w:szCs w:val="20"/>
          <w:lang w:val="hy-AM"/>
        </w:rPr>
        <w:t>4</w:t>
      </w:r>
      <w:r w:rsidR="00F946FE">
        <w:rPr>
          <w:rFonts w:ascii="GHEA Grapalat" w:hAnsi="GHEA Grapalat" w:cs="GHEA Grapalat"/>
          <w:sz w:val="20"/>
          <w:szCs w:val="20"/>
          <w:lang w:val="hy-AM"/>
        </w:rPr>
        <w:t>/1</w:t>
      </w:r>
      <w:r w:rsidR="00F946FE" w:rsidRPr="00EE7680">
        <w:rPr>
          <w:rFonts w:ascii="GHEA Grapalat" w:hAnsi="GHEA Grapalat" w:cs="GHEA Grapalat"/>
          <w:sz w:val="20"/>
          <w:szCs w:val="20"/>
          <w:lang w:val="pt-BR"/>
        </w:rPr>
        <w:t>-ԴԲԳԳԿ» ծածկագրով գնման ընթացակարգին:</w:t>
      </w:r>
    </w:p>
    <w:p w14:paraId="19BD86D6" w14:textId="0C0266AD" w:rsidR="00631658" w:rsidRPr="00064ADD" w:rsidRDefault="00631658" w:rsidP="00F946FE">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0F5A811F" w:rsidR="00631658" w:rsidRDefault="00631658" w:rsidP="00631658">
      <w:pPr>
        <w:jc w:val="both"/>
        <w:rPr>
          <w:rFonts w:ascii="GHEA Grapalat" w:hAnsi="GHEA Grapalat" w:cs="GHEA Grapalat"/>
          <w:sz w:val="20"/>
          <w:szCs w:val="20"/>
          <w:lang w:val="hy-AM"/>
        </w:rPr>
      </w:pPr>
    </w:p>
    <w:p w14:paraId="1E183E95" w14:textId="23259613" w:rsidR="00F946FE" w:rsidRDefault="00F946FE" w:rsidP="00631658">
      <w:pPr>
        <w:jc w:val="both"/>
        <w:rPr>
          <w:rFonts w:ascii="GHEA Grapalat" w:hAnsi="GHEA Grapalat" w:cs="GHEA Grapalat"/>
          <w:sz w:val="20"/>
          <w:szCs w:val="20"/>
          <w:lang w:val="hy-AM"/>
        </w:rPr>
      </w:pPr>
    </w:p>
    <w:p w14:paraId="73FB165D" w14:textId="0295E839" w:rsidR="00F946FE" w:rsidRDefault="00F946FE" w:rsidP="00631658">
      <w:pPr>
        <w:jc w:val="both"/>
        <w:rPr>
          <w:rFonts w:ascii="GHEA Grapalat" w:hAnsi="GHEA Grapalat" w:cs="GHEA Grapalat"/>
          <w:sz w:val="20"/>
          <w:szCs w:val="20"/>
          <w:lang w:val="hy-AM"/>
        </w:rPr>
      </w:pPr>
    </w:p>
    <w:p w14:paraId="4BFA7EB1" w14:textId="77777777" w:rsidR="00F946FE" w:rsidRPr="00064ADD" w:rsidRDefault="00F946FE" w:rsidP="00631658">
      <w:pPr>
        <w:jc w:val="both"/>
        <w:rPr>
          <w:rFonts w:ascii="GHEA Grapalat" w:hAnsi="GHEA Grapalat" w:cs="GHEA Grapalat"/>
          <w:sz w:val="20"/>
          <w:szCs w:val="20"/>
          <w:lang w:val="hy-AM"/>
        </w:rPr>
      </w:pPr>
    </w:p>
    <w:p w14:paraId="2DA1A0DA" w14:textId="2FEF7465" w:rsidR="00631658"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105105DC" w14:textId="77777777" w:rsidR="00F946FE" w:rsidRPr="00064ADD" w:rsidRDefault="00F946FE" w:rsidP="00B864E3">
      <w:pPr>
        <w:ind w:left="720"/>
        <w:jc w:val="center"/>
        <w:rPr>
          <w:rFonts w:ascii="GHEA Grapalat" w:hAnsi="GHEA Grapalat" w:cs="GHEA Grapalat"/>
          <w:b/>
          <w:bCs/>
          <w:sz w:val="20"/>
          <w:szCs w:val="20"/>
          <w:lang w:val="hy-AM"/>
        </w:rPr>
      </w:pP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946FE"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95EF65" w14:textId="79CC0781" w:rsidR="00F946FE" w:rsidRPr="00064ADD" w:rsidRDefault="00F946FE" w:rsidP="00F946FE">
            <w:pPr>
              <w:jc w:val="cente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F946FE"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3A5EFC2B" w:rsidR="00F946FE" w:rsidRPr="00064ADD" w:rsidRDefault="00F946FE" w:rsidP="00F946F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F946FE"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437BA2BA" w:rsidR="00F946FE" w:rsidRPr="00064ADD" w:rsidRDefault="00F946FE" w:rsidP="00F946F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F946FE"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2260B378"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F946FE"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4D7C477"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F946FE"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49E9E8AA"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F946FE"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99420A"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F946FE"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5E09DE90"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946FE"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77360F6" w:rsidR="00F946FE" w:rsidRPr="00064ADD" w:rsidRDefault="00F946FE" w:rsidP="00F946FE">
            <w:pPr>
              <w:rPr>
                <w:rFonts w:ascii="GHEA Grapalat" w:hAnsi="GHEA Grapalat" w:cs="Arial"/>
                <w:sz w:val="20"/>
                <w:szCs w:val="20"/>
              </w:rPr>
            </w:pPr>
            <w:r w:rsidRPr="003E2D06">
              <w:rPr>
                <w:rFonts w:ascii="GHEA Grapalat" w:hAnsi="GHEA Grapalat" w:cs="Sylfaen"/>
                <w:sz w:val="20"/>
                <w:szCs w:val="20"/>
                <w:lang w:val="hy-AM"/>
              </w:rPr>
              <w:t>9</w:t>
            </w:r>
            <w:r w:rsidRPr="003E2D06">
              <w:rPr>
                <w:rFonts w:ascii="GHEA Grapalat" w:hAnsi="GHEA Grapalat" w:cs="Sylfaen"/>
                <w:sz w:val="20"/>
                <w:szCs w:val="20"/>
              </w:rPr>
              <w:t xml:space="preserve">. </w:t>
            </w:r>
            <w:proofErr w:type="gramStart"/>
            <w:r w:rsidRPr="003E2D06">
              <w:rPr>
                <w:rFonts w:ascii="GHEA Grapalat" w:hAnsi="GHEA Grapalat" w:cs="Sylfaen"/>
                <w:sz w:val="20"/>
                <w:szCs w:val="20"/>
              </w:rPr>
              <w:t>Շահառու</w:t>
            </w:r>
            <w:r w:rsidRPr="003E2D06">
              <w:rPr>
                <w:rFonts w:ascii="GHEA Grapalat" w:hAnsi="GHEA Grapalat" w:cs="Sylfaen"/>
                <w:sz w:val="20"/>
                <w:szCs w:val="20"/>
                <w:lang w:val="hy-AM"/>
              </w:rPr>
              <w:t>ի  անվանումը</w:t>
            </w:r>
            <w:proofErr w:type="gramEnd"/>
            <w:r w:rsidRPr="003E2D06">
              <w:rPr>
                <w:rFonts w:ascii="GHEA Grapalat" w:hAnsi="GHEA Grapalat" w:cs="Sylfaen"/>
                <w:sz w:val="20"/>
                <w:szCs w:val="20"/>
              </w:rPr>
              <w:t>,</w:t>
            </w:r>
            <w:r w:rsidRPr="003E2D06">
              <w:rPr>
                <w:rFonts w:ascii="GHEA Grapalat" w:hAnsi="GHEA Grapalat" w:cs="Sylfaen"/>
                <w:sz w:val="20"/>
                <w:szCs w:val="20"/>
                <w:lang w:val="hy-AM"/>
              </w:rPr>
              <w:t xml:space="preserve"> կամ անուն ազգանուն </w:t>
            </w:r>
            <w:r w:rsidRPr="003E2D06">
              <w:rPr>
                <w:rFonts w:ascii="GHEA Grapalat" w:hAnsi="GHEA Grapalat" w:cs="Arial"/>
                <w:sz w:val="20"/>
                <w:szCs w:val="20"/>
              </w:rPr>
              <w:t>`</w:t>
            </w:r>
            <w:r w:rsidRPr="003E2D06">
              <w:rPr>
                <w:rFonts w:ascii="GHEA Grapalat" w:hAnsi="GHEA Grapalat" w:cs="Arial"/>
                <w:sz w:val="20"/>
                <w:szCs w:val="20"/>
                <w:lang w:val="hy-AM"/>
              </w:rPr>
              <w:t xml:space="preserve"> </w:t>
            </w:r>
            <w:r w:rsidRPr="003E2D06">
              <w:rPr>
                <w:rFonts w:ascii="GHEA Grapalat" w:hAnsi="GHEA Grapalat"/>
                <w:b/>
                <w:sz w:val="20"/>
                <w:szCs w:val="20"/>
                <w:lang w:val="hy-AM"/>
              </w:rPr>
              <w:t xml:space="preserve"> ՀՀ ԱՆ «Դատաբժշկական Գիտագործնական Կենտրոն» ՊՈԱԿ</w:t>
            </w:r>
          </w:p>
        </w:tc>
      </w:tr>
      <w:tr w:rsidR="00F946FE"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58DDCEB8" w:rsidR="00F946FE" w:rsidRPr="00064ADD" w:rsidRDefault="00F946FE" w:rsidP="00F946F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946FE"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6960008"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sidRPr="003E2D06">
              <w:rPr>
                <w:rFonts w:ascii="GHEA Grapalat" w:hAnsi="GHEA Grapalat"/>
                <w:b/>
                <w:sz w:val="20"/>
                <w:szCs w:val="20"/>
                <w:lang w:val="hy-AM"/>
              </w:rPr>
              <w:t>00405431</w:t>
            </w:r>
          </w:p>
        </w:tc>
      </w:tr>
      <w:tr w:rsidR="00F946FE"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1ED4ACEE"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gramStart"/>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EE7680">
              <w:rPr>
                <w:rFonts w:ascii="GHEA Grapalat" w:hAnsi="GHEA Grapalat"/>
                <w:b/>
                <w:sz w:val="20"/>
                <w:szCs w:val="20"/>
                <w:lang w:val="hy-AM"/>
              </w:rPr>
              <w:t>Գանձապետարան</w:t>
            </w:r>
          </w:p>
        </w:tc>
      </w:tr>
      <w:tr w:rsidR="00F946FE"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A980389" w:rsidR="00F946FE" w:rsidRPr="00064ADD" w:rsidRDefault="00F946FE" w:rsidP="00F946F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gramEnd"/>
            <w:r w:rsidRPr="00A71D81">
              <w:rPr>
                <w:rFonts w:ascii="GHEA Grapalat" w:hAnsi="GHEA Grapalat" w:cs="Arial"/>
                <w:sz w:val="20"/>
                <w:szCs w:val="20"/>
              </w:rPr>
              <w:t>)</w:t>
            </w:r>
            <w:r>
              <w:rPr>
                <w:rFonts w:ascii="GHEA Grapalat" w:hAnsi="GHEA Grapalat" w:cs="Arial"/>
                <w:sz w:val="20"/>
                <w:szCs w:val="20"/>
                <w:lang w:val="hy-AM"/>
              </w:rPr>
              <w:t xml:space="preserve">՝ </w:t>
            </w:r>
            <w:r w:rsidRPr="00EE7680">
              <w:rPr>
                <w:rFonts w:ascii="GHEA Grapalat" w:hAnsi="GHEA Grapalat"/>
                <w:b/>
                <w:sz w:val="20"/>
                <w:szCs w:val="20"/>
                <w:lang w:val="hy-AM"/>
              </w:rPr>
              <w:t>900018001975</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gramStart"/>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36BAD"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36BAD"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36BAD"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36BAD"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136BAD"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4D2B3720" w:rsidR="00D55654" w:rsidRPr="00064ADD" w:rsidRDefault="003B3690" w:rsidP="00F946FE">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396A028D" w14:textId="49FE28EE" w:rsidR="00F946FE" w:rsidRPr="00F946FE" w:rsidRDefault="00F946FE" w:rsidP="00F946FE">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6</w:t>
      </w:r>
    </w:p>
    <w:p w14:paraId="32F0BC2E" w14:textId="2F1764D0" w:rsidR="00F946FE" w:rsidRPr="003E2D06" w:rsidRDefault="00F946FE" w:rsidP="00F946FE">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w:t>
      </w:r>
      <w:r>
        <w:rPr>
          <w:rFonts w:ascii="GHEA Grapalat" w:hAnsi="GHEA Grapalat"/>
          <w:b/>
          <w:sz w:val="20"/>
          <w:szCs w:val="20"/>
          <w:lang w:val="hy-AM"/>
        </w:rPr>
        <w:t>Ծ</w:t>
      </w:r>
      <w:r w:rsidRPr="003E2D06">
        <w:rPr>
          <w:rFonts w:ascii="GHEA Grapalat" w:hAnsi="GHEA Grapalat"/>
          <w:b/>
          <w:sz w:val="20"/>
          <w:szCs w:val="20"/>
          <w:lang w:val="hy-AM"/>
        </w:rPr>
        <w:t>ՁԲ-202</w:t>
      </w:r>
      <w:r w:rsidR="004F2935">
        <w:rPr>
          <w:rFonts w:ascii="GHEA Grapalat" w:hAnsi="GHEA Grapalat"/>
          <w:b/>
          <w:sz w:val="20"/>
          <w:szCs w:val="20"/>
          <w:lang w:val="hy-AM"/>
        </w:rPr>
        <w:t>4</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58700C32" w14:textId="77777777" w:rsidR="00F946FE" w:rsidRPr="003E2D06" w:rsidRDefault="00F946FE" w:rsidP="00F946FE">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1BAB5B61" w14:textId="77777777" w:rsidR="007678FA" w:rsidRPr="00F946FE" w:rsidRDefault="007678FA" w:rsidP="00F02279">
      <w:pPr>
        <w:ind w:left="-142" w:firstLine="142"/>
        <w:jc w:val="center"/>
        <w:rPr>
          <w:rFonts w:ascii="GHEA Grapalat" w:hAnsi="GHEA Grapalat" w:cs="Sylfaen"/>
          <w:b/>
          <w:lang w:val="es-ES"/>
        </w:rPr>
      </w:pPr>
    </w:p>
    <w:p w14:paraId="7D3B6A47" w14:textId="77777777" w:rsidR="00F946FE" w:rsidRPr="008A5DE6" w:rsidRDefault="00F946FE" w:rsidP="00F946FE">
      <w:pPr>
        <w:ind w:left="-142" w:firstLine="142"/>
        <w:jc w:val="center"/>
        <w:rPr>
          <w:rFonts w:ascii="GHEA Grapalat" w:hAnsi="GHEA Grapalat" w:cs="Sylfaen"/>
          <w:b/>
          <w:lang w:val="hy-AM"/>
        </w:rPr>
      </w:pPr>
      <w:r w:rsidRPr="008A5DE6">
        <w:rPr>
          <w:rFonts w:ascii="GHEA Grapalat" w:hAnsi="GHEA Grapalat" w:cs="Sylfaen"/>
          <w:b/>
          <w:lang w:val="hy-AM"/>
        </w:rPr>
        <w:t xml:space="preserve">ԲԺՇԿԱԿԱՆ ԹԱՓՈՆՆԵՐԻ ԵՎ ԴԵՂՈՐԱՅՔԻ ՈՉՆՉԱՑՄԱՆ ԾԱՌԱՅՈՒԹՅՈՒՆՆԵՐԻ </w:t>
      </w:r>
      <w:r w:rsidRPr="00712340">
        <w:rPr>
          <w:rFonts w:ascii="GHEA Grapalat" w:hAnsi="GHEA Grapalat" w:cs="Sylfaen"/>
          <w:b/>
          <w:lang w:val="hy-AM"/>
        </w:rPr>
        <w:t>ՄԱՏՈՒՑՄԱՆ</w:t>
      </w:r>
      <w:r>
        <w:rPr>
          <w:rFonts w:ascii="GHEA Grapalat" w:hAnsi="GHEA Grapalat" w:cs="Sylfaen"/>
          <w:b/>
          <w:lang w:val="hy-AM"/>
        </w:rPr>
        <w:t xml:space="preserve"> </w:t>
      </w:r>
      <w:r w:rsidRPr="00712340">
        <w:rPr>
          <w:rFonts w:ascii="GHEA Grapalat" w:hAnsi="GHEA Grapalat" w:cs="Sylfaen"/>
          <w:b/>
          <w:lang w:val="hy-AM"/>
        </w:rPr>
        <w:t>ԳՆՄԱՆ</w:t>
      </w:r>
      <w:r w:rsidRPr="008A5DE6">
        <w:rPr>
          <w:rFonts w:ascii="GHEA Grapalat" w:hAnsi="GHEA Grapalat" w:cs="Sylfaen"/>
          <w:b/>
          <w:lang w:val="hy-AM"/>
        </w:rPr>
        <w:t xml:space="preserve">  </w:t>
      </w:r>
      <w:r w:rsidRPr="00712340">
        <w:rPr>
          <w:rFonts w:ascii="GHEA Grapalat" w:hAnsi="GHEA Grapalat" w:cs="Sylfaen"/>
          <w:b/>
          <w:lang w:val="hy-AM"/>
        </w:rPr>
        <w:t>ՊԱՅՄԱՆԱԳԻՐ</w:t>
      </w:r>
      <w:r w:rsidRPr="008A5DE6">
        <w:rPr>
          <w:rFonts w:ascii="GHEA Grapalat" w:hAnsi="GHEA Grapalat" w:cs="Sylfaen"/>
          <w:b/>
          <w:lang w:val="hy-AM"/>
        </w:rPr>
        <w:t xml:space="preserve">   </w:t>
      </w:r>
    </w:p>
    <w:p w14:paraId="6B691EA6" w14:textId="77777777" w:rsidR="00F946FE" w:rsidRPr="00712340" w:rsidRDefault="00F946FE" w:rsidP="00F946FE">
      <w:pPr>
        <w:ind w:left="-142" w:firstLine="142"/>
        <w:jc w:val="center"/>
        <w:rPr>
          <w:rFonts w:ascii="GHEA Grapalat" w:hAnsi="GHEA Grapalat"/>
          <w:b/>
          <w:u w:val="single"/>
          <w:lang w:val="hy-AM"/>
        </w:rPr>
      </w:pPr>
      <w:r w:rsidRPr="00712340">
        <w:rPr>
          <w:rFonts w:ascii="GHEA Grapalat" w:hAnsi="GHEA Grapalat"/>
          <w:b/>
          <w:lang w:val="hy-AM"/>
        </w:rPr>
        <w:t xml:space="preserve">N </w:t>
      </w:r>
      <w:r w:rsidRPr="00712340">
        <w:rPr>
          <w:rFonts w:ascii="GHEA Grapalat" w:hAnsi="GHEA Grapalat"/>
          <w:b/>
          <w:u w:val="single"/>
          <w:lang w:val="hy-AM"/>
        </w:rPr>
        <w:tab/>
      </w:r>
      <w:r w:rsidRPr="00712340">
        <w:rPr>
          <w:rFonts w:ascii="GHEA Grapalat" w:hAnsi="GHEA Grapalat"/>
          <w:b/>
          <w:u w:val="single"/>
          <w:lang w:val="hy-AM"/>
        </w:rPr>
        <w:tab/>
      </w:r>
      <w:r w:rsidRPr="00712340">
        <w:rPr>
          <w:rFonts w:ascii="GHEA Grapalat" w:hAnsi="GHEA Grapalat"/>
          <w:b/>
          <w:u w:val="single"/>
          <w:lang w:val="hy-AM"/>
        </w:rPr>
        <w:tab/>
      </w:r>
      <w:r w:rsidRPr="00712340">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2F13C7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F946FE" w:rsidRPr="008A5DE6">
        <w:rPr>
          <w:rFonts w:ascii="GHEA Grapalat" w:hAnsi="GHEA Grapalat"/>
          <w:sz w:val="20"/>
          <w:lang w:val="af-ZA"/>
        </w:rPr>
        <w:t xml:space="preserve">բժշկական թափոնների </w:t>
      </w:r>
      <w:r w:rsidR="00F946FE">
        <w:rPr>
          <w:rFonts w:ascii="GHEA Grapalat" w:hAnsi="GHEA Grapalat"/>
          <w:sz w:val="20"/>
          <w:lang w:val="hy-AM"/>
        </w:rPr>
        <w:t>և</w:t>
      </w:r>
      <w:r w:rsidR="00F946FE" w:rsidRPr="008A5DE6">
        <w:rPr>
          <w:rFonts w:ascii="GHEA Grapalat" w:hAnsi="GHEA Grapalat"/>
          <w:sz w:val="20"/>
          <w:lang w:val="af-ZA"/>
        </w:rPr>
        <w:t xml:space="preserve"> դեղորայքի ոչնչացման</w:t>
      </w:r>
      <w:r w:rsidR="00F946FE" w:rsidRPr="00064ADD">
        <w:rPr>
          <w:rFonts w:ascii="GHEA Grapalat" w:hAnsi="GHEA Grapalat" w:cs="Sylfaen"/>
          <w:sz w:val="20"/>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1739BBA3"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E03BBC" w:rsidRPr="00D54D8D">
        <w:rPr>
          <w:rFonts w:ascii="GHEA Grapalat" w:hAnsi="GHEA Grapalat"/>
          <w:sz w:val="20"/>
          <w:vertAlign w:val="superscript"/>
          <w:lang w:val="hy-AM"/>
        </w:rPr>
        <w:t>15.1</w:t>
      </w:r>
      <w:r w:rsidRPr="00D54D8D">
        <w:rPr>
          <w:rFonts w:ascii="GHEA Grapalat" w:hAnsi="GHEA Grapalat"/>
          <w:sz w:val="20"/>
          <w:vertAlign w:val="superscript"/>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27C4E19"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E03BBC" w:rsidRPr="00D54D8D">
        <w:rPr>
          <w:rFonts w:ascii="GHEA Grapalat" w:hAnsi="GHEA Grapalat" w:cs="Sylfaen"/>
          <w:sz w:val="20"/>
          <w:vertAlign w:val="superscript"/>
          <w:lang w:val="hy-AM"/>
        </w:rPr>
        <w:t>15.2</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0064F04C"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E03BBC" w:rsidRPr="00D54D8D">
        <w:rPr>
          <w:rFonts w:ascii="GHEA Grapalat" w:hAnsi="GHEA Grapalat" w:cs="Sylfaen"/>
          <w:sz w:val="20"/>
          <w:vertAlign w:val="superscript"/>
          <w:lang w:val="hy-AM"/>
        </w:rPr>
        <w:t>16.1</w:t>
      </w:r>
    </w:p>
    <w:p w14:paraId="4E9EEF17" w14:textId="1DCD36E5"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F946FE">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41031C79"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902A8" w:rsidRPr="002902A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4"/>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74D3ABB2"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02A8">
        <w:rPr>
          <w:rFonts w:ascii="GHEA Grapalat" w:hAnsi="GHEA Grapalat"/>
          <w:sz w:val="20"/>
          <w:lang w:val="hy-AM"/>
        </w:rPr>
        <w:t>30</w:t>
      </w:r>
      <w:r w:rsidRPr="00064ADD">
        <w:rPr>
          <w:rFonts w:ascii="GHEA Grapalat" w:hAnsi="GHEA Grapalat"/>
          <w:sz w:val="20"/>
          <w:lang w:val="hy-AM"/>
        </w:rPr>
        <w:t xml:space="preserve">-ը: </w:t>
      </w:r>
    </w:p>
    <w:p w14:paraId="75E52526" w14:textId="4F2C7F74"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6F7EC19B" w14:textId="77777777" w:rsidR="002902A8" w:rsidRDefault="002902A8" w:rsidP="007678FA">
      <w:pPr>
        <w:ind w:firstLine="720"/>
        <w:jc w:val="both"/>
        <w:rPr>
          <w:rFonts w:ascii="GHEA Grapalat" w:hAnsi="GHEA Grapalat" w:cs="Sylfaen"/>
          <w:b/>
          <w:sz w:val="20"/>
          <w:lang w:val="hy-AM"/>
        </w:rPr>
      </w:pPr>
    </w:p>
    <w:p w14:paraId="5C5ECB5D" w14:textId="776EC4BF"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5"/>
      </w:r>
      <w:r w:rsidRPr="00064ADD">
        <w:rPr>
          <w:rFonts w:ascii="GHEA Grapalat" w:hAnsi="GHEA Grapalat"/>
          <w:sz w:val="20"/>
          <w:lang w:val="hy-AM"/>
        </w:rPr>
        <w:t xml:space="preserve">Ընդ որում տուգանքը </w:t>
      </w:r>
      <w:r w:rsidRPr="00064ADD">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68AE88D2"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5E25F1" w:rsidRPr="00D54D8D">
        <w:rPr>
          <w:rFonts w:ascii="GHEA Grapalat" w:hAnsi="GHEA Grapalat" w:cs="Sylfaen"/>
          <w:sz w:val="20"/>
          <w:vertAlign w:val="superscript"/>
          <w:lang w:val="hy-AM"/>
        </w:rPr>
        <w:t>20.1</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5EB3623" w14:textId="77777777" w:rsidR="002902A8" w:rsidRPr="00FE3503" w:rsidRDefault="002902A8" w:rsidP="002902A8">
      <w:pPr>
        <w:ind w:firstLine="709"/>
        <w:jc w:val="both"/>
        <w:rPr>
          <w:rFonts w:ascii="GHEA Grapalat" w:hAnsi="GHEA Grapalat"/>
          <w:b/>
          <w:sz w:val="20"/>
          <w:lang w:val="hy-AM"/>
        </w:rPr>
      </w:pPr>
      <w:r w:rsidRPr="00FE3503">
        <w:rPr>
          <w:rFonts w:ascii="GHEA Grapalat" w:hAnsi="GHEA Grapalat"/>
          <w:b/>
          <w:sz w:val="20"/>
          <w:lang w:val="hy-AM"/>
        </w:rPr>
        <w:t>Ծառայությունը մատուցվում է ըստ Պատվիրատուի պահանջի, եթե պայմանագրի գործողության ընթացքում  Կատարողի կողմից ծառայության մատուցումը իրականացվել է ոչ ամբողջ խմբաքանակի համար, ապա պայմանագիրը գնման առարկայի չմատուցված, մնացորդային խմբաքանակի մասով լուծվում է:</w:t>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620D5B26"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ձեռք բերվող ծառայության միավորի գնի</w:t>
      </w:r>
      <w:r w:rsidR="004F2935">
        <w:rPr>
          <w:rFonts w:ascii="GHEA Grapalat" w:hAnsi="GHEA Grapalat" w:cs="Sylfae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6"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6"/>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46A022BE" w:rsidR="00560A40" w:rsidRPr="00064ADD" w:rsidRDefault="007678FA" w:rsidP="007678FA">
      <w:pPr>
        <w:ind w:firstLine="567"/>
        <w:jc w:val="both"/>
        <w:rPr>
          <w:rFonts w:ascii="GHEA Grapalat" w:hAnsi="GHEA Grapalat"/>
          <w:color w:val="FFFFFF"/>
          <w:sz w:val="20"/>
          <w:szCs w:val="20"/>
          <w:vertAlign w:val="superscript"/>
          <w:lang w:val="hy-AM" w:eastAsia="ru-RU"/>
        </w:rPr>
      </w:pPr>
      <w:r w:rsidRPr="00064ADD">
        <w:rPr>
          <w:rFonts w:ascii="GHEA Grapalat" w:hAnsi="GHEA Grapalat"/>
          <w:sz w:val="20"/>
          <w:szCs w:val="20"/>
          <w:lang w:val="hy-AM" w:eastAsia="ru-RU"/>
        </w:rPr>
        <w:lastRenderedPageBreak/>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064ADD">
        <w:rPr>
          <w:rFonts w:ascii="GHEA Grapalat" w:hAnsi="GHEA Grapalat"/>
          <w:sz w:val="20"/>
          <w:szCs w:val="20"/>
          <w:vertAlign w:val="superscript"/>
          <w:lang w:val="hy-AM" w:eastAsia="ru-RU"/>
        </w:rPr>
        <w:t>24</w:t>
      </w:r>
      <w:r w:rsidR="008D0F13" w:rsidRPr="00064ADD">
        <w:rPr>
          <w:rStyle w:val="af6"/>
          <w:rFonts w:ascii="GHEA Grapalat" w:hAnsi="GHEA Grapalat"/>
          <w:color w:val="FFFFFF"/>
          <w:sz w:val="20"/>
          <w:szCs w:val="20"/>
          <w:lang w:val="hy-AM" w:eastAsia="ru-RU"/>
        </w:rPr>
        <w:footnoteReference w:customMarkFollows="1" w:id="7"/>
        <w:t>24</w:t>
      </w:r>
      <w:r w:rsidRPr="00064ADD">
        <w:rPr>
          <w:rFonts w:ascii="GHEA Grapalat" w:hAnsi="GHEA Grapalat"/>
          <w:color w:val="FFFFFF"/>
          <w:sz w:val="20"/>
          <w:szCs w:val="20"/>
          <w:vertAlign w:val="superscript"/>
          <w:lang w:val="hy-AM" w:eastAsia="ru-RU"/>
        </w:rPr>
        <w:t>36</w:t>
      </w:r>
    </w:p>
    <w:p w14:paraId="5C98A781" w14:textId="77777777"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8"/>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1302"/>
        <w:gridCol w:w="1909"/>
        <w:gridCol w:w="836"/>
        <w:gridCol w:w="969"/>
        <w:gridCol w:w="969"/>
        <w:gridCol w:w="1256"/>
        <w:gridCol w:w="1528"/>
      </w:tblGrid>
      <w:tr w:rsidR="007678FA" w:rsidRPr="00064ADD" w14:paraId="316995FE" w14:textId="77777777" w:rsidTr="002902A8">
        <w:tc>
          <w:tcPr>
            <w:tcW w:w="10006"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2902A8">
        <w:trPr>
          <w:trHeight w:val="219"/>
        </w:trPr>
        <w:tc>
          <w:tcPr>
            <w:tcW w:w="1288"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355"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992"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866"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005"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005"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495"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136BAD" w:rsidRPr="00064ADD" w14:paraId="0821B6AA" w14:textId="77777777" w:rsidTr="002902A8">
        <w:trPr>
          <w:trHeight w:val="445"/>
        </w:trPr>
        <w:tc>
          <w:tcPr>
            <w:tcW w:w="1288" w:type="dxa"/>
            <w:vMerge/>
            <w:vAlign w:val="center"/>
          </w:tcPr>
          <w:p w14:paraId="22B5A240" w14:textId="77777777" w:rsidR="007678FA" w:rsidRPr="00064ADD" w:rsidRDefault="007678FA" w:rsidP="00E53C12">
            <w:pPr>
              <w:jc w:val="center"/>
              <w:rPr>
                <w:rFonts w:ascii="GHEA Grapalat" w:hAnsi="GHEA Grapalat"/>
                <w:sz w:val="18"/>
              </w:rPr>
            </w:pPr>
          </w:p>
        </w:tc>
        <w:tc>
          <w:tcPr>
            <w:tcW w:w="1355" w:type="dxa"/>
            <w:vMerge/>
            <w:vAlign w:val="center"/>
          </w:tcPr>
          <w:p w14:paraId="2D1E4924" w14:textId="77777777" w:rsidR="007678FA" w:rsidRPr="00064ADD" w:rsidRDefault="007678FA" w:rsidP="00E53C12">
            <w:pPr>
              <w:jc w:val="center"/>
              <w:rPr>
                <w:rFonts w:ascii="GHEA Grapalat" w:hAnsi="GHEA Grapalat"/>
                <w:sz w:val="18"/>
              </w:rPr>
            </w:pPr>
          </w:p>
        </w:tc>
        <w:tc>
          <w:tcPr>
            <w:tcW w:w="1992" w:type="dxa"/>
            <w:vMerge/>
            <w:vAlign w:val="center"/>
          </w:tcPr>
          <w:p w14:paraId="7DE8C663" w14:textId="77777777" w:rsidR="007678FA" w:rsidRPr="00064ADD" w:rsidRDefault="007678FA" w:rsidP="00E53C12">
            <w:pPr>
              <w:jc w:val="center"/>
              <w:rPr>
                <w:rFonts w:ascii="GHEA Grapalat" w:hAnsi="GHEA Grapalat"/>
                <w:sz w:val="18"/>
              </w:rPr>
            </w:pPr>
          </w:p>
        </w:tc>
        <w:tc>
          <w:tcPr>
            <w:tcW w:w="866" w:type="dxa"/>
            <w:vMerge/>
            <w:vAlign w:val="center"/>
          </w:tcPr>
          <w:p w14:paraId="660FBBC6" w14:textId="77777777" w:rsidR="007678FA" w:rsidRPr="00064ADD" w:rsidRDefault="007678FA" w:rsidP="00E53C12">
            <w:pPr>
              <w:jc w:val="center"/>
              <w:rPr>
                <w:rFonts w:ascii="GHEA Grapalat" w:hAnsi="GHEA Grapalat"/>
                <w:sz w:val="18"/>
              </w:rPr>
            </w:pPr>
          </w:p>
        </w:tc>
        <w:tc>
          <w:tcPr>
            <w:tcW w:w="1005" w:type="dxa"/>
            <w:vMerge/>
            <w:vAlign w:val="center"/>
          </w:tcPr>
          <w:p w14:paraId="04A385DB" w14:textId="77777777" w:rsidR="007678FA" w:rsidRPr="00064ADD" w:rsidRDefault="007678FA" w:rsidP="00E53C12">
            <w:pPr>
              <w:jc w:val="center"/>
              <w:rPr>
                <w:rFonts w:ascii="GHEA Grapalat" w:hAnsi="GHEA Grapalat"/>
                <w:sz w:val="18"/>
              </w:rPr>
            </w:pPr>
          </w:p>
        </w:tc>
        <w:tc>
          <w:tcPr>
            <w:tcW w:w="1005" w:type="dxa"/>
            <w:vMerge/>
            <w:vAlign w:val="center"/>
          </w:tcPr>
          <w:p w14:paraId="1052DDC1" w14:textId="77777777" w:rsidR="007678FA" w:rsidRPr="00064ADD" w:rsidRDefault="007678FA" w:rsidP="00E53C12">
            <w:pPr>
              <w:jc w:val="center"/>
              <w:rPr>
                <w:rFonts w:ascii="GHEA Grapalat" w:hAnsi="GHEA Grapalat"/>
                <w:sz w:val="18"/>
              </w:rPr>
            </w:pPr>
          </w:p>
        </w:tc>
        <w:tc>
          <w:tcPr>
            <w:tcW w:w="903"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592"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136BAD" w:rsidRPr="00064ADD" w14:paraId="33431C00" w14:textId="77777777" w:rsidTr="002902A8">
        <w:trPr>
          <w:trHeight w:val="246"/>
        </w:trPr>
        <w:tc>
          <w:tcPr>
            <w:tcW w:w="1288" w:type="dxa"/>
          </w:tcPr>
          <w:p w14:paraId="1069520E" w14:textId="40B01801" w:rsidR="002902A8" w:rsidRPr="00064ADD" w:rsidRDefault="002902A8" w:rsidP="002902A8">
            <w:pPr>
              <w:jc w:val="center"/>
              <w:rPr>
                <w:rFonts w:ascii="GHEA Grapalat" w:hAnsi="GHEA Grapalat"/>
                <w:sz w:val="20"/>
              </w:rPr>
            </w:pPr>
            <w:r>
              <w:rPr>
                <w:rFonts w:ascii="GHEA Grapalat" w:hAnsi="GHEA Grapalat"/>
                <w:sz w:val="20"/>
                <w:lang w:val="hy-AM"/>
              </w:rPr>
              <w:t>1</w:t>
            </w:r>
          </w:p>
        </w:tc>
        <w:tc>
          <w:tcPr>
            <w:tcW w:w="1355" w:type="dxa"/>
          </w:tcPr>
          <w:p w14:paraId="337DA2B3" w14:textId="3E95B009" w:rsidR="002902A8" w:rsidRPr="00064ADD" w:rsidRDefault="002902A8" w:rsidP="002902A8">
            <w:pPr>
              <w:jc w:val="center"/>
              <w:rPr>
                <w:rFonts w:ascii="GHEA Grapalat" w:hAnsi="GHEA Grapalat"/>
                <w:sz w:val="20"/>
              </w:rPr>
            </w:pPr>
            <w:r w:rsidRPr="00FE3503">
              <w:rPr>
                <w:rFonts w:ascii="GHEA Grapalat" w:hAnsi="GHEA Grapalat"/>
                <w:sz w:val="20"/>
              </w:rPr>
              <w:t>90521300</w:t>
            </w:r>
          </w:p>
        </w:tc>
        <w:tc>
          <w:tcPr>
            <w:tcW w:w="1992" w:type="dxa"/>
          </w:tcPr>
          <w:p w14:paraId="75D78F08" w14:textId="0F8F22AA" w:rsidR="002902A8" w:rsidRPr="00064ADD" w:rsidRDefault="002902A8" w:rsidP="002902A8">
            <w:pPr>
              <w:jc w:val="center"/>
              <w:rPr>
                <w:rFonts w:ascii="GHEA Grapalat" w:hAnsi="GHEA Grapalat"/>
                <w:sz w:val="20"/>
              </w:rPr>
            </w:pPr>
            <w:r w:rsidRPr="00FE3503">
              <w:rPr>
                <w:rFonts w:ascii="GHEA Grapalat" w:hAnsi="GHEA Grapalat"/>
                <w:sz w:val="20"/>
              </w:rPr>
              <w:t xml:space="preserve">Բժշկական և/կամ այլ թափոնների (վիրակապեր, գիպսակապեր, մեկանգամյա օգտագործման պարագաներ /ներառյալ ներարկիչներ, ներարկման ասեղներ, հերձադանակներ/, մարդկային  մարմնի մասեր, օրգանի մնացորդներ, արյան պարկեր և պահածոյացված արյուն և այլն)  ու դեղորայքի դուրս բերում՝ պատվիրատուի հաստատության տարածքից և ոչնչացում ծառայություն մատուցող կազմակերպության միջոցներով և հաշվին: Թափոնները պետք է տեղափոխվեն հատուկ դրա համար սահմանված տոպրակներով (տոպրակները պետք է տրամադրվեն ծառայություն մատուցող </w:t>
            </w:r>
            <w:r w:rsidRPr="00FE3503">
              <w:rPr>
                <w:rFonts w:ascii="GHEA Grapalat" w:hAnsi="GHEA Grapalat"/>
                <w:sz w:val="20"/>
              </w:rPr>
              <w:lastRenderedPageBreak/>
              <w:t>կազմակերպության հաշվին): Ծառայությունը մատուցելու համար  պահանջվում է՝ «Հայաստանի Հանրապետությունում վտանգավոր թափոնների վերամշակման, վնասազերծման, պահպանման, փոխադրման և տեղադրման գործունեության» լիցենզիա:</w:t>
            </w:r>
          </w:p>
        </w:tc>
        <w:tc>
          <w:tcPr>
            <w:tcW w:w="866" w:type="dxa"/>
          </w:tcPr>
          <w:p w14:paraId="69971639" w14:textId="01317BA0" w:rsidR="002902A8" w:rsidRPr="00064ADD" w:rsidRDefault="002902A8" w:rsidP="002902A8">
            <w:pPr>
              <w:jc w:val="center"/>
              <w:rPr>
                <w:rFonts w:ascii="GHEA Grapalat" w:hAnsi="GHEA Grapalat"/>
                <w:sz w:val="20"/>
              </w:rPr>
            </w:pPr>
            <w:r>
              <w:rPr>
                <w:rFonts w:ascii="GHEA Grapalat" w:hAnsi="GHEA Grapalat"/>
                <w:sz w:val="20"/>
                <w:lang w:val="hy-AM"/>
              </w:rPr>
              <w:lastRenderedPageBreak/>
              <w:t>կգ</w:t>
            </w:r>
          </w:p>
        </w:tc>
        <w:tc>
          <w:tcPr>
            <w:tcW w:w="1005" w:type="dxa"/>
          </w:tcPr>
          <w:p w14:paraId="643C6D55" w14:textId="77777777" w:rsidR="002902A8" w:rsidRPr="00064ADD" w:rsidRDefault="002902A8" w:rsidP="002902A8">
            <w:pPr>
              <w:jc w:val="center"/>
              <w:rPr>
                <w:rFonts w:ascii="GHEA Grapalat" w:hAnsi="GHEA Grapalat"/>
                <w:sz w:val="20"/>
              </w:rPr>
            </w:pPr>
          </w:p>
        </w:tc>
        <w:tc>
          <w:tcPr>
            <w:tcW w:w="1005" w:type="dxa"/>
          </w:tcPr>
          <w:p w14:paraId="7D3B53E8" w14:textId="62604E83" w:rsidR="002902A8" w:rsidRPr="00064ADD" w:rsidRDefault="002902A8" w:rsidP="002902A8">
            <w:pPr>
              <w:jc w:val="center"/>
              <w:rPr>
                <w:rFonts w:ascii="GHEA Grapalat" w:hAnsi="GHEA Grapalat"/>
                <w:sz w:val="20"/>
              </w:rPr>
            </w:pPr>
            <w:r>
              <w:rPr>
                <w:rFonts w:ascii="GHEA Grapalat" w:hAnsi="GHEA Grapalat"/>
                <w:sz w:val="20"/>
                <w:lang w:val="hy-AM"/>
              </w:rPr>
              <w:t>2500</w:t>
            </w:r>
          </w:p>
        </w:tc>
        <w:tc>
          <w:tcPr>
            <w:tcW w:w="903" w:type="dxa"/>
          </w:tcPr>
          <w:p w14:paraId="6519B80E" w14:textId="77777777" w:rsidR="004F2935" w:rsidRPr="004F2935" w:rsidRDefault="004F2935" w:rsidP="004F2935">
            <w:pPr>
              <w:jc w:val="center"/>
              <w:rPr>
                <w:rFonts w:ascii="GHEA Grapalat" w:hAnsi="GHEA Grapalat"/>
                <w:sz w:val="18"/>
                <w:szCs w:val="18"/>
              </w:rPr>
            </w:pPr>
            <w:proofErr w:type="gramStart"/>
            <w:r w:rsidRPr="004F2935">
              <w:rPr>
                <w:rFonts w:ascii="GHEA Grapalat" w:hAnsi="GHEA Grapalat"/>
                <w:sz w:val="18"/>
                <w:szCs w:val="18"/>
              </w:rPr>
              <w:t>ք.Երևան</w:t>
            </w:r>
            <w:proofErr w:type="gramEnd"/>
            <w:r w:rsidRPr="004F2935">
              <w:rPr>
                <w:rFonts w:ascii="GHEA Grapalat" w:hAnsi="GHEA Grapalat"/>
                <w:sz w:val="18"/>
                <w:szCs w:val="18"/>
              </w:rPr>
              <w:t xml:space="preserve"> Հերացի 5/1,</w:t>
            </w:r>
          </w:p>
          <w:p w14:paraId="26B6EF44" w14:textId="77777777" w:rsidR="004F2935" w:rsidRPr="004F2935" w:rsidRDefault="004F2935" w:rsidP="004F2935">
            <w:pPr>
              <w:jc w:val="center"/>
              <w:rPr>
                <w:rFonts w:ascii="GHEA Grapalat" w:hAnsi="GHEA Grapalat"/>
                <w:sz w:val="18"/>
                <w:szCs w:val="18"/>
              </w:rPr>
            </w:pPr>
            <w:proofErr w:type="gramStart"/>
            <w:r w:rsidRPr="004F2935">
              <w:rPr>
                <w:rFonts w:ascii="GHEA Grapalat" w:hAnsi="GHEA Grapalat"/>
                <w:sz w:val="18"/>
                <w:szCs w:val="18"/>
              </w:rPr>
              <w:t>ք.Աբովյան</w:t>
            </w:r>
            <w:proofErr w:type="gramEnd"/>
            <w:r w:rsidRPr="004F2935">
              <w:rPr>
                <w:rFonts w:ascii="GHEA Grapalat" w:hAnsi="GHEA Grapalat"/>
                <w:sz w:val="18"/>
                <w:szCs w:val="18"/>
              </w:rPr>
              <w:t xml:space="preserve"> Արզնու խճուղի 10,</w:t>
            </w:r>
          </w:p>
          <w:p w14:paraId="680ED90D" w14:textId="5305D90C" w:rsidR="002902A8" w:rsidRPr="00064ADD" w:rsidRDefault="004F2935" w:rsidP="004F2935">
            <w:pPr>
              <w:jc w:val="center"/>
              <w:rPr>
                <w:rFonts w:ascii="GHEA Grapalat" w:hAnsi="GHEA Grapalat"/>
                <w:sz w:val="20"/>
              </w:rPr>
            </w:pPr>
            <w:proofErr w:type="gramStart"/>
            <w:r w:rsidRPr="004F2935">
              <w:rPr>
                <w:rFonts w:ascii="GHEA Grapalat" w:hAnsi="GHEA Grapalat"/>
                <w:sz w:val="18"/>
                <w:szCs w:val="18"/>
              </w:rPr>
              <w:t>ք.Գյումրի</w:t>
            </w:r>
            <w:proofErr w:type="gramEnd"/>
            <w:r w:rsidRPr="004F2935">
              <w:rPr>
                <w:rFonts w:ascii="GHEA Grapalat" w:hAnsi="GHEA Grapalat"/>
                <w:sz w:val="18"/>
                <w:szCs w:val="18"/>
              </w:rPr>
              <w:t xml:space="preserve"> Չայկովսկու 2-րդ փող.17, ք.Գորիս Հ.Յոլյան 2/2, ք.Եղեգնաձոր Վայքի 1, ք.Վանաձոր Բանակի 8 հ/հ, ք.Կապան Մ.Ստեփանյան 13/1, ք.Մարտունի Գետանփնյա 2-րդ փող. 17, </w:t>
            </w:r>
            <w:proofErr w:type="gramStart"/>
            <w:r w:rsidRPr="004F2935">
              <w:rPr>
                <w:rFonts w:ascii="GHEA Grapalat" w:hAnsi="GHEA Grapalat"/>
                <w:sz w:val="18"/>
                <w:szCs w:val="18"/>
              </w:rPr>
              <w:t>ք.Մեծամոր</w:t>
            </w:r>
            <w:proofErr w:type="gramEnd"/>
            <w:r w:rsidRPr="004F2935">
              <w:rPr>
                <w:rFonts w:ascii="GHEA Grapalat" w:hAnsi="GHEA Grapalat"/>
                <w:sz w:val="18"/>
                <w:szCs w:val="18"/>
              </w:rPr>
              <w:t xml:space="preserve"> 2-րդ թաղամաս 24 հիվանդանոց, ք.Վեդիի և ք.Մասիսի ԴԲԳԳԿ-ների տարածքային բաժիններ</w:t>
            </w:r>
          </w:p>
        </w:tc>
        <w:tc>
          <w:tcPr>
            <w:tcW w:w="1592" w:type="dxa"/>
          </w:tcPr>
          <w:p w14:paraId="1CA9A59C" w14:textId="0C931449" w:rsidR="002902A8" w:rsidRPr="00064ADD" w:rsidRDefault="00136BAD" w:rsidP="002902A8">
            <w:pPr>
              <w:jc w:val="center"/>
              <w:rPr>
                <w:rFonts w:ascii="GHEA Grapalat" w:hAnsi="GHEA Grapalat"/>
                <w:sz w:val="20"/>
              </w:rPr>
            </w:pPr>
            <w:r>
              <w:rPr>
                <w:rFonts w:ascii="GHEA Grapalat" w:hAnsi="GHEA Grapalat"/>
                <w:sz w:val="18"/>
                <w:szCs w:val="18"/>
                <w:lang w:val="hy-AM"/>
              </w:rPr>
              <w:t xml:space="preserve">2024 թվականին </w:t>
            </w:r>
            <w:bookmarkStart w:id="17" w:name="_GoBack"/>
            <w:bookmarkEnd w:id="17"/>
            <w:r w:rsidR="002902A8" w:rsidRPr="002902A8">
              <w:rPr>
                <w:rFonts w:ascii="GHEA Grapalat" w:hAnsi="GHEA Grapalat"/>
                <w:sz w:val="18"/>
                <w:szCs w:val="18"/>
              </w:rPr>
              <w:t xml:space="preserve">համապատասխան ֆինանսական միջոցներ նախատեսվելու դեպքում կողմերի միջև կնքվող համաձայնագիրն ուժի մեջ մտնելու օրվանից մինչև </w:t>
            </w:r>
            <w:r w:rsidR="002902A8">
              <w:rPr>
                <w:rFonts w:ascii="GHEA Grapalat" w:hAnsi="GHEA Grapalat"/>
                <w:sz w:val="18"/>
                <w:szCs w:val="18"/>
                <w:lang w:val="hy-AM"/>
              </w:rPr>
              <w:t>202</w:t>
            </w:r>
            <w:r w:rsidR="004F2935">
              <w:rPr>
                <w:rFonts w:ascii="GHEA Grapalat" w:hAnsi="GHEA Grapalat"/>
                <w:sz w:val="18"/>
                <w:szCs w:val="18"/>
                <w:lang w:val="hy-AM"/>
              </w:rPr>
              <w:t>4</w:t>
            </w:r>
            <w:r w:rsidR="002902A8">
              <w:rPr>
                <w:rFonts w:ascii="GHEA Grapalat" w:hAnsi="GHEA Grapalat"/>
                <w:sz w:val="18"/>
                <w:szCs w:val="18"/>
                <w:lang w:val="hy-AM"/>
              </w:rPr>
              <w:t xml:space="preserve">թ. </w:t>
            </w:r>
            <w:r w:rsidR="002902A8" w:rsidRPr="002902A8">
              <w:rPr>
                <w:rFonts w:ascii="GHEA Grapalat" w:hAnsi="GHEA Grapalat"/>
                <w:sz w:val="18"/>
                <w:szCs w:val="18"/>
              </w:rPr>
              <w:t>դեկտեմբեր ամիսը ներառյալ</w:t>
            </w:r>
          </w:p>
        </w:tc>
      </w:tr>
    </w:tbl>
    <w:p w14:paraId="745924B3" w14:textId="77777777" w:rsidR="007678FA" w:rsidRPr="00064ADD" w:rsidRDefault="007678FA" w:rsidP="007678FA">
      <w:pPr>
        <w:jc w:val="center"/>
        <w:rPr>
          <w:rFonts w:ascii="GHEA Grapalat" w:hAnsi="GHEA Grapalat"/>
          <w:sz w:val="20"/>
        </w:rPr>
      </w:pPr>
    </w:p>
    <w:p w14:paraId="1AE1D45A" w14:textId="77777777" w:rsidR="007678FA" w:rsidRPr="00064ADD" w:rsidRDefault="007678FA" w:rsidP="007678FA">
      <w:pPr>
        <w:jc w:val="both"/>
        <w:rPr>
          <w:rFonts w:ascii="GHEA Grapalat" w:hAnsi="GHEA Grapalat"/>
          <w:sz w:val="20"/>
        </w:rPr>
      </w:pPr>
      <w:r w:rsidRPr="00064ADD">
        <w:rPr>
          <w:rFonts w:ascii="GHEA Grapalat" w:hAnsi="GHEA Grapalat"/>
          <w:sz w:val="20"/>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649C34C5" w14:textId="6066B622" w:rsidR="007678FA" w:rsidRPr="00064ADD" w:rsidRDefault="007678FA" w:rsidP="007678FA">
      <w:pPr>
        <w:jc w:val="both"/>
        <w:rPr>
          <w:rFonts w:ascii="GHEA Grapalat" w:hAnsi="GHEA Grapalat"/>
          <w:i/>
          <w:sz w:val="20"/>
        </w:rPr>
      </w:pPr>
      <w:r w:rsidRPr="00064ADD">
        <w:rPr>
          <w:rFonts w:ascii="GHEA Grapalat" w:hAnsi="GHEA Grapalat"/>
          <w:i/>
          <w:sz w:val="20"/>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 xml:space="preserve">ֆինանսական միջոցներ նախատեսվելու դեպքում կողմերի միջև կնքվող համաձայնագրի ուժի մեջ մտնելու </w:t>
      </w:r>
      <w:proofErr w:type="gramStart"/>
      <w:r w:rsidRPr="00064ADD">
        <w:rPr>
          <w:rFonts w:ascii="GHEA Grapalat" w:hAnsi="GHEA Grapalat" w:cs="Sylfaen"/>
          <w:i/>
          <w:sz w:val="18"/>
          <w:szCs w:val="18"/>
          <w:lang w:val="pt-BR"/>
        </w:rPr>
        <w:t>օրվանից :</w:t>
      </w:r>
      <w:proofErr w:type="gramEnd"/>
    </w:p>
    <w:p w14:paraId="57A14C9F" w14:textId="77777777" w:rsidR="007678FA" w:rsidRPr="00064ADD" w:rsidRDefault="007678FA" w:rsidP="007678FA">
      <w:pPr>
        <w:jc w:val="both"/>
        <w:rPr>
          <w:rFonts w:ascii="GHEA Grapalat" w:hAnsi="GHEA Grapalat"/>
          <w:sz w:val="20"/>
        </w:rPr>
      </w:pPr>
    </w:p>
    <w:p w14:paraId="62054E8B" w14:textId="77777777" w:rsidR="007678FA" w:rsidRPr="00064ADD" w:rsidRDefault="007678FA" w:rsidP="007678FA">
      <w:pPr>
        <w:jc w:val="both"/>
        <w:rPr>
          <w:rFonts w:ascii="GHEA Grapalat" w:hAnsi="GHEA Grapalat"/>
          <w:sz w:val="20"/>
        </w:rPr>
      </w:pPr>
    </w:p>
    <w:p w14:paraId="00A32216" w14:textId="77777777" w:rsidR="007678FA" w:rsidRPr="00064ADD"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1530"/>
        <w:gridCol w:w="1169"/>
        <w:gridCol w:w="464"/>
        <w:gridCol w:w="464"/>
        <w:gridCol w:w="464"/>
        <w:gridCol w:w="464"/>
        <w:gridCol w:w="464"/>
        <w:gridCol w:w="464"/>
        <w:gridCol w:w="464"/>
        <w:gridCol w:w="464"/>
        <w:gridCol w:w="464"/>
        <w:gridCol w:w="464"/>
        <w:gridCol w:w="464"/>
        <w:gridCol w:w="464"/>
        <w:gridCol w:w="1097"/>
      </w:tblGrid>
      <w:tr w:rsidR="007678FA" w:rsidRPr="00064ADD" w14:paraId="6DA1F814" w14:textId="77777777" w:rsidTr="00E53C12">
        <w:tc>
          <w:tcPr>
            <w:tcW w:w="10632"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136BAD" w14:paraId="29778976" w14:textId="77777777" w:rsidTr="00E53C12">
        <w:tc>
          <w:tcPr>
            <w:tcW w:w="1349"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421"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09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72" w:type="dxa"/>
            <w:gridSpan w:val="13"/>
            <w:vAlign w:val="center"/>
          </w:tcPr>
          <w:p w14:paraId="386583A1" w14:textId="77777777"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E53C12">
        <w:trPr>
          <w:trHeight w:val="1538"/>
        </w:trPr>
        <w:tc>
          <w:tcPr>
            <w:tcW w:w="1349" w:type="dxa"/>
          </w:tcPr>
          <w:p w14:paraId="69E142C4" w14:textId="77777777" w:rsidR="007678FA" w:rsidRPr="00064ADD" w:rsidRDefault="007678FA" w:rsidP="00E53C12">
            <w:pPr>
              <w:jc w:val="center"/>
              <w:rPr>
                <w:rFonts w:ascii="GHEA Grapalat" w:hAnsi="GHEA Grapalat"/>
                <w:sz w:val="20"/>
                <w:lang w:val="es-ES"/>
              </w:rPr>
            </w:pPr>
          </w:p>
        </w:tc>
        <w:tc>
          <w:tcPr>
            <w:tcW w:w="1421" w:type="dxa"/>
          </w:tcPr>
          <w:p w14:paraId="01CB3D50" w14:textId="77777777" w:rsidR="007678FA" w:rsidRPr="00064ADD" w:rsidRDefault="007678FA" w:rsidP="00E53C12">
            <w:pPr>
              <w:jc w:val="center"/>
              <w:rPr>
                <w:rFonts w:ascii="GHEA Grapalat" w:hAnsi="GHEA Grapalat"/>
                <w:sz w:val="20"/>
                <w:lang w:val="es-ES"/>
              </w:rPr>
            </w:pPr>
          </w:p>
        </w:tc>
        <w:tc>
          <w:tcPr>
            <w:tcW w:w="1090" w:type="dxa"/>
          </w:tcPr>
          <w:p w14:paraId="6CFBCCF3" w14:textId="77777777" w:rsidR="007678FA" w:rsidRPr="00064ADD"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445"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7678FA" w:rsidRPr="00064ADD" w14:paraId="44883A54" w14:textId="77777777" w:rsidTr="00E53C12">
        <w:trPr>
          <w:trHeight w:val="1538"/>
        </w:trPr>
        <w:tc>
          <w:tcPr>
            <w:tcW w:w="1349" w:type="dxa"/>
          </w:tcPr>
          <w:p w14:paraId="6C9C7196" w14:textId="77777777" w:rsidR="007678FA" w:rsidRPr="00064ADD" w:rsidRDefault="007678FA" w:rsidP="00E53C12">
            <w:pPr>
              <w:jc w:val="center"/>
              <w:rPr>
                <w:rFonts w:ascii="GHEA Grapalat" w:hAnsi="GHEA Grapalat"/>
                <w:sz w:val="20"/>
                <w:lang w:val="es-ES"/>
              </w:rPr>
            </w:pPr>
          </w:p>
        </w:tc>
        <w:tc>
          <w:tcPr>
            <w:tcW w:w="1421" w:type="dxa"/>
          </w:tcPr>
          <w:p w14:paraId="48BE7D6E" w14:textId="77777777" w:rsidR="007678FA" w:rsidRPr="00064ADD" w:rsidRDefault="007678FA" w:rsidP="00E53C12">
            <w:pPr>
              <w:jc w:val="center"/>
              <w:rPr>
                <w:rFonts w:ascii="GHEA Grapalat" w:hAnsi="GHEA Grapalat"/>
                <w:sz w:val="20"/>
                <w:lang w:val="es-ES"/>
              </w:rPr>
            </w:pPr>
          </w:p>
        </w:tc>
        <w:tc>
          <w:tcPr>
            <w:tcW w:w="1090" w:type="dxa"/>
          </w:tcPr>
          <w:p w14:paraId="4EDEBB34" w14:textId="77777777" w:rsidR="007678FA" w:rsidRPr="00064ADD" w:rsidRDefault="007678FA" w:rsidP="00E53C12">
            <w:pPr>
              <w:jc w:val="center"/>
              <w:rPr>
                <w:rFonts w:ascii="GHEA Grapalat" w:hAnsi="GHEA Grapalat"/>
                <w:sz w:val="20"/>
                <w:lang w:val="es-ES"/>
              </w:rPr>
            </w:pPr>
          </w:p>
        </w:tc>
        <w:tc>
          <w:tcPr>
            <w:tcW w:w="443" w:type="dxa"/>
          </w:tcPr>
          <w:p w14:paraId="51C0965A" w14:textId="77777777" w:rsidR="007678FA" w:rsidRPr="00064ADD" w:rsidRDefault="007678FA" w:rsidP="00E53C12">
            <w:pPr>
              <w:jc w:val="center"/>
              <w:rPr>
                <w:rFonts w:ascii="GHEA Grapalat" w:hAnsi="GHEA Grapalat"/>
                <w:sz w:val="20"/>
                <w:lang w:val="pt-BR"/>
              </w:rPr>
            </w:pPr>
          </w:p>
          <w:p w14:paraId="6454DA14" w14:textId="77777777" w:rsidR="007678FA" w:rsidRPr="00064ADD" w:rsidRDefault="007678FA" w:rsidP="00E53C12">
            <w:pPr>
              <w:jc w:val="center"/>
              <w:rPr>
                <w:rFonts w:ascii="GHEA Grapalat" w:hAnsi="GHEA Grapalat"/>
                <w:sz w:val="20"/>
                <w:lang w:val="pt-BR"/>
              </w:rPr>
            </w:pPr>
          </w:p>
          <w:p w14:paraId="263F13E0"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5CEA2D59" w14:textId="77777777" w:rsidR="007678FA" w:rsidRPr="00064ADD" w:rsidRDefault="007678FA" w:rsidP="00E53C12">
            <w:pPr>
              <w:jc w:val="center"/>
              <w:rPr>
                <w:rFonts w:ascii="GHEA Grapalat" w:hAnsi="GHEA Grapalat"/>
                <w:sz w:val="20"/>
                <w:lang w:val="pt-BR"/>
              </w:rPr>
            </w:pPr>
          </w:p>
          <w:p w14:paraId="1EDA9948" w14:textId="77777777" w:rsidR="007678FA" w:rsidRPr="00064ADD" w:rsidRDefault="007678FA" w:rsidP="00E53C12">
            <w:pPr>
              <w:jc w:val="center"/>
              <w:rPr>
                <w:rFonts w:ascii="GHEA Grapalat" w:hAnsi="GHEA Grapalat"/>
                <w:sz w:val="20"/>
                <w:lang w:val="pt-BR"/>
              </w:rPr>
            </w:pPr>
          </w:p>
          <w:p w14:paraId="433732DA"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37A6AAEA" w14:textId="77777777" w:rsidR="007678FA" w:rsidRPr="00064ADD" w:rsidRDefault="007678FA" w:rsidP="00E53C12">
            <w:pPr>
              <w:jc w:val="center"/>
              <w:rPr>
                <w:rFonts w:ascii="GHEA Grapalat" w:hAnsi="GHEA Grapalat"/>
                <w:sz w:val="20"/>
                <w:lang w:val="pt-BR"/>
              </w:rPr>
            </w:pPr>
          </w:p>
          <w:p w14:paraId="0FF7A50F" w14:textId="77777777" w:rsidR="007678FA" w:rsidRPr="00064ADD" w:rsidRDefault="007678FA" w:rsidP="00E53C12">
            <w:pPr>
              <w:jc w:val="center"/>
              <w:rPr>
                <w:rFonts w:ascii="GHEA Grapalat" w:hAnsi="GHEA Grapalat"/>
                <w:sz w:val="20"/>
                <w:lang w:val="pt-BR"/>
              </w:rPr>
            </w:pPr>
          </w:p>
          <w:p w14:paraId="2A83DFF5"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03373A0" w14:textId="77777777" w:rsidR="007678FA" w:rsidRPr="00064ADD" w:rsidRDefault="007678FA" w:rsidP="00E53C12">
            <w:pPr>
              <w:jc w:val="center"/>
              <w:rPr>
                <w:rFonts w:ascii="GHEA Grapalat" w:hAnsi="GHEA Grapalat"/>
                <w:sz w:val="20"/>
                <w:lang w:val="pt-BR"/>
              </w:rPr>
            </w:pPr>
          </w:p>
          <w:p w14:paraId="70E78EC0" w14:textId="77777777" w:rsidR="007678FA" w:rsidRPr="00064ADD" w:rsidRDefault="007678FA" w:rsidP="00E53C12">
            <w:pPr>
              <w:jc w:val="center"/>
              <w:rPr>
                <w:rFonts w:ascii="GHEA Grapalat" w:hAnsi="GHEA Grapalat"/>
                <w:sz w:val="20"/>
                <w:lang w:val="pt-BR"/>
              </w:rPr>
            </w:pPr>
          </w:p>
          <w:p w14:paraId="7E5C3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338927B5" w14:textId="77777777" w:rsidR="007678FA" w:rsidRPr="00064ADD" w:rsidRDefault="007678FA" w:rsidP="00E53C12">
            <w:pPr>
              <w:jc w:val="center"/>
              <w:rPr>
                <w:rFonts w:ascii="GHEA Grapalat" w:hAnsi="GHEA Grapalat"/>
                <w:sz w:val="20"/>
                <w:lang w:val="pt-BR"/>
              </w:rPr>
            </w:pPr>
          </w:p>
          <w:p w14:paraId="2FC50952" w14:textId="77777777" w:rsidR="007678FA" w:rsidRPr="00064ADD" w:rsidRDefault="007678FA" w:rsidP="00E53C12">
            <w:pPr>
              <w:jc w:val="center"/>
              <w:rPr>
                <w:rFonts w:ascii="GHEA Grapalat" w:hAnsi="GHEA Grapalat"/>
                <w:sz w:val="20"/>
                <w:lang w:val="pt-BR"/>
              </w:rPr>
            </w:pPr>
          </w:p>
          <w:p w14:paraId="35035BF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5CEBF004" w14:textId="77777777" w:rsidR="007678FA" w:rsidRPr="00064ADD" w:rsidRDefault="007678FA" w:rsidP="00E53C12">
            <w:pPr>
              <w:jc w:val="center"/>
              <w:rPr>
                <w:rFonts w:ascii="GHEA Grapalat" w:hAnsi="GHEA Grapalat"/>
                <w:sz w:val="20"/>
                <w:lang w:val="pt-BR"/>
              </w:rPr>
            </w:pPr>
          </w:p>
          <w:p w14:paraId="6263A8C3" w14:textId="77777777" w:rsidR="007678FA" w:rsidRPr="00064ADD" w:rsidRDefault="007678FA" w:rsidP="00E53C12">
            <w:pPr>
              <w:jc w:val="center"/>
              <w:rPr>
                <w:rFonts w:ascii="GHEA Grapalat" w:hAnsi="GHEA Grapalat"/>
                <w:sz w:val="20"/>
                <w:lang w:val="pt-BR"/>
              </w:rPr>
            </w:pPr>
          </w:p>
          <w:p w14:paraId="244E1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63A753C7" w14:textId="77777777" w:rsidR="007678FA" w:rsidRPr="00064ADD" w:rsidRDefault="007678FA" w:rsidP="00E53C12">
            <w:pPr>
              <w:jc w:val="center"/>
              <w:rPr>
                <w:rFonts w:ascii="GHEA Grapalat" w:hAnsi="GHEA Grapalat"/>
                <w:sz w:val="20"/>
                <w:lang w:val="pt-BR"/>
              </w:rPr>
            </w:pPr>
          </w:p>
          <w:p w14:paraId="2545E2DE" w14:textId="77777777" w:rsidR="007678FA" w:rsidRPr="00064ADD" w:rsidRDefault="007678FA" w:rsidP="00E53C12">
            <w:pPr>
              <w:jc w:val="center"/>
              <w:rPr>
                <w:rFonts w:ascii="GHEA Grapalat" w:hAnsi="GHEA Grapalat"/>
                <w:sz w:val="20"/>
                <w:lang w:val="pt-BR"/>
              </w:rPr>
            </w:pPr>
          </w:p>
          <w:p w14:paraId="051D35DE"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CA8499C" w14:textId="77777777" w:rsidR="007678FA" w:rsidRPr="00064ADD" w:rsidRDefault="007678FA" w:rsidP="00E53C12">
            <w:pPr>
              <w:jc w:val="center"/>
              <w:rPr>
                <w:rFonts w:ascii="GHEA Grapalat" w:hAnsi="GHEA Grapalat"/>
                <w:sz w:val="20"/>
                <w:lang w:val="pt-BR"/>
              </w:rPr>
            </w:pPr>
          </w:p>
          <w:p w14:paraId="6F1CB5D8" w14:textId="77777777" w:rsidR="007678FA" w:rsidRPr="00064ADD" w:rsidRDefault="007678FA" w:rsidP="00E53C12">
            <w:pPr>
              <w:jc w:val="center"/>
              <w:rPr>
                <w:rFonts w:ascii="GHEA Grapalat" w:hAnsi="GHEA Grapalat"/>
                <w:sz w:val="20"/>
                <w:lang w:val="pt-BR"/>
              </w:rPr>
            </w:pPr>
          </w:p>
          <w:p w14:paraId="3B7906F2"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D0C45E9" w14:textId="77777777" w:rsidR="007678FA" w:rsidRPr="00064ADD" w:rsidRDefault="007678FA" w:rsidP="00E53C12">
            <w:pPr>
              <w:jc w:val="center"/>
              <w:rPr>
                <w:rFonts w:ascii="GHEA Grapalat" w:hAnsi="GHEA Grapalat"/>
                <w:sz w:val="20"/>
                <w:lang w:val="pt-BR"/>
              </w:rPr>
            </w:pPr>
          </w:p>
          <w:p w14:paraId="4AE2C6DF" w14:textId="77777777" w:rsidR="007678FA" w:rsidRPr="00064ADD" w:rsidRDefault="007678FA" w:rsidP="00E53C12">
            <w:pPr>
              <w:jc w:val="center"/>
              <w:rPr>
                <w:rFonts w:ascii="GHEA Grapalat" w:hAnsi="GHEA Grapalat"/>
                <w:sz w:val="20"/>
                <w:lang w:val="pt-BR"/>
              </w:rPr>
            </w:pPr>
          </w:p>
          <w:p w14:paraId="78F440E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D6C0E8E" w14:textId="77777777" w:rsidR="007678FA" w:rsidRPr="00064ADD" w:rsidRDefault="007678FA" w:rsidP="00E53C12">
            <w:pPr>
              <w:jc w:val="center"/>
              <w:rPr>
                <w:rFonts w:ascii="GHEA Grapalat" w:hAnsi="GHEA Grapalat"/>
                <w:sz w:val="20"/>
                <w:lang w:val="pt-BR"/>
              </w:rPr>
            </w:pPr>
          </w:p>
          <w:p w14:paraId="45772FA2" w14:textId="77777777" w:rsidR="007678FA" w:rsidRPr="00064ADD" w:rsidRDefault="007678FA" w:rsidP="00E53C12">
            <w:pPr>
              <w:jc w:val="center"/>
              <w:rPr>
                <w:rFonts w:ascii="GHEA Grapalat" w:hAnsi="GHEA Grapalat"/>
                <w:sz w:val="20"/>
                <w:lang w:val="pt-BR"/>
              </w:rPr>
            </w:pPr>
          </w:p>
          <w:p w14:paraId="086B2FB9"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131285D4" w14:textId="77777777" w:rsidR="007678FA" w:rsidRPr="00064ADD" w:rsidRDefault="007678FA" w:rsidP="00E53C12">
            <w:pPr>
              <w:jc w:val="center"/>
              <w:rPr>
                <w:rFonts w:ascii="GHEA Grapalat" w:hAnsi="GHEA Grapalat"/>
                <w:sz w:val="20"/>
                <w:lang w:val="pt-BR"/>
              </w:rPr>
            </w:pPr>
          </w:p>
          <w:p w14:paraId="48A4E3A4" w14:textId="77777777" w:rsidR="007678FA" w:rsidRPr="00064ADD" w:rsidRDefault="007678FA" w:rsidP="00E53C12">
            <w:pPr>
              <w:jc w:val="center"/>
              <w:rPr>
                <w:rFonts w:ascii="GHEA Grapalat" w:hAnsi="GHEA Grapalat"/>
                <w:sz w:val="20"/>
                <w:lang w:val="pt-BR"/>
              </w:rPr>
            </w:pPr>
          </w:p>
          <w:p w14:paraId="78BDEB4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8F922A6" w14:textId="77777777" w:rsidR="007678FA" w:rsidRPr="00064ADD" w:rsidRDefault="007678FA" w:rsidP="00E53C12">
            <w:pPr>
              <w:jc w:val="center"/>
              <w:rPr>
                <w:rFonts w:ascii="GHEA Grapalat" w:hAnsi="GHEA Grapalat"/>
                <w:sz w:val="20"/>
                <w:lang w:val="pt-BR"/>
              </w:rPr>
            </w:pPr>
          </w:p>
          <w:p w14:paraId="78B2F1F9" w14:textId="77777777" w:rsidR="007678FA" w:rsidRPr="00064ADD" w:rsidRDefault="007678FA" w:rsidP="00E53C12">
            <w:pPr>
              <w:jc w:val="center"/>
              <w:rPr>
                <w:rFonts w:ascii="GHEA Grapalat" w:hAnsi="GHEA Grapalat"/>
                <w:sz w:val="20"/>
                <w:lang w:val="pt-BR"/>
              </w:rPr>
            </w:pPr>
          </w:p>
          <w:p w14:paraId="03F9DC1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1445" w:type="dxa"/>
          </w:tcPr>
          <w:p w14:paraId="237D10EF" w14:textId="77777777" w:rsidR="007678FA" w:rsidRPr="00064ADD" w:rsidRDefault="007678FA" w:rsidP="00E53C12">
            <w:pPr>
              <w:jc w:val="center"/>
              <w:rPr>
                <w:rFonts w:ascii="GHEA Grapalat" w:hAnsi="GHEA Grapalat"/>
                <w:sz w:val="20"/>
                <w:lang w:val="pt-BR"/>
              </w:rPr>
            </w:pPr>
          </w:p>
          <w:p w14:paraId="0FFF6B9B" w14:textId="77777777" w:rsidR="007678FA" w:rsidRPr="00064ADD" w:rsidRDefault="007678FA" w:rsidP="00E53C12">
            <w:pPr>
              <w:jc w:val="center"/>
              <w:rPr>
                <w:rFonts w:ascii="GHEA Grapalat" w:hAnsi="GHEA Grapalat"/>
                <w:sz w:val="20"/>
                <w:lang w:val="pt-BR"/>
              </w:rPr>
            </w:pPr>
          </w:p>
          <w:p w14:paraId="54CFD76C" w14:textId="77777777" w:rsidR="007678FA" w:rsidRPr="00064ADD" w:rsidRDefault="007678FA"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136BAD"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58C45" w14:textId="77777777" w:rsidR="0089406A" w:rsidRDefault="0089406A">
      <w:r>
        <w:separator/>
      </w:r>
    </w:p>
  </w:endnote>
  <w:endnote w:type="continuationSeparator" w:id="0">
    <w:p w14:paraId="574FF720" w14:textId="77777777" w:rsidR="0089406A" w:rsidRDefault="00894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6E9C7" w14:textId="77777777" w:rsidR="0089406A" w:rsidRDefault="0089406A">
      <w:r>
        <w:separator/>
      </w:r>
    </w:p>
  </w:footnote>
  <w:footnote w:type="continuationSeparator" w:id="0">
    <w:p w14:paraId="3E80D164" w14:textId="77777777" w:rsidR="0089406A" w:rsidRDefault="0089406A">
      <w:r>
        <w:continuationSeparator/>
      </w:r>
    </w:p>
  </w:footnote>
  <w:footnote w:id="1">
    <w:p w14:paraId="3C4FC4BA" w14:textId="77777777" w:rsidR="00295DDB" w:rsidRPr="00EC2CDE" w:rsidRDefault="00295DDB"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14:paraId="5964A085" w14:textId="77777777" w:rsidR="00295DDB" w:rsidRPr="0039302D" w:rsidRDefault="00295DDB"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14:paraId="046EE3BD" w14:textId="77777777" w:rsidR="00295DDB" w:rsidRPr="0039302D" w:rsidRDefault="00295DDB" w:rsidP="0039302D">
      <w:pPr>
        <w:pStyle w:val="31"/>
        <w:spacing w:line="240" w:lineRule="auto"/>
        <w:ind w:left="142" w:firstLine="0"/>
        <w:rPr>
          <w:rFonts w:ascii="GHEA Grapalat" w:hAnsi="GHEA Grapalat"/>
          <w:i/>
          <w:lang w:val="hy-AM" w:eastAsia="ru-RU"/>
        </w:rPr>
      </w:pPr>
    </w:p>
    <w:p w14:paraId="2D237FD6" w14:textId="77777777" w:rsidR="00295DDB" w:rsidRPr="0039302D" w:rsidRDefault="00295DDB"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14:paraId="45EBF4BB" w14:textId="77777777" w:rsidR="00295DDB" w:rsidRPr="0039302D" w:rsidRDefault="00295DDB" w:rsidP="0039302D">
      <w:pPr>
        <w:pStyle w:val="af2"/>
        <w:rPr>
          <w:rFonts w:ascii="GHEA Grapalat" w:hAnsi="GHEA Grapalat"/>
          <w:i/>
          <w:lang w:val="hy-AM"/>
        </w:rPr>
      </w:pPr>
    </w:p>
    <w:p w14:paraId="0818886C" w14:textId="77777777" w:rsidR="00295DDB" w:rsidRPr="0039302D" w:rsidRDefault="00295DDB"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0364C96" w14:textId="77777777" w:rsidR="00295DDB" w:rsidRPr="0039302D" w:rsidRDefault="00295DDB" w:rsidP="0039302D">
      <w:pPr>
        <w:pStyle w:val="af2"/>
        <w:rPr>
          <w:rFonts w:ascii="GHEA Grapalat" w:hAnsi="GHEA Grapalat"/>
          <w:i/>
          <w:lang w:val="hy-AM"/>
        </w:rPr>
      </w:pPr>
    </w:p>
    <w:p w14:paraId="2E24D68F" w14:textId="77777777" w:rsidR="00295DDB" w:rsidRPr="0039302D" w:rsidRDefault="00295DDB" w:rsidP="0039302D">
      <w:pPr>
        <w:pStyle w:val="af2"/>
        <w:rPr>
          <w:rFonts w:ascii="GHEA Grapalat" w:hAnsi="GHEA Grapalat"/>
          <w:i/>
          <w:lang w:val="af-ZA"/>
        </w:rPr>
      </w:pPr>
      <w:r w:rsidRPr="0039302D">
        <w:rPr>
          <w:rFonts w:ascii="GHEA Grapalat" w:hAnsi="GHEA Grapalat"/>
          <w:i/>
          <w:lang w:val="hy-AM"/>
        </w:rPr>
        <w:t xml:space="preserve"> </w:t>
      </w:r>
    </w:p>
    <w:p w14:paraId="5647EB0A" w14:textId="77777777" w:rsidR="00295DDB" w:rsidRDefault="00295DDB" w:rsidP="00CE3A99">
      <w:pPr>
        <w:jc w:val="both"/>
        <w:rPr>
          <w:rFonts w:ascii="GHEA Grapalat" w:hAnsi="GHEA Grapalat"/>
          <w:i/>
          <w:sz w:val="16"/>
          <w:szCs w:val="16"/>
          <w:lang w:val="hy-AM" w:eastAsia="ru-RU"/>
        </w:rPr>
      </w:pPr>
    </w:p>
    <w:p w14:paraId="2010B63A" w14:textId="77777777" w:rsidR="00295DDB" w:rsidRDefault="00295DDB" w:rsidP="00CE3A99">
      <w:pPr>
        <w:jc w:val="both"/>
        <w:rPr>
          <w:rFonts w:ascii="GHEA Grapalat" w:hAnsi="GHEA Grapalat"/>
          <w:i/>
          <w:sz w:val="16"/>
          <w:szCs w:val="16"/>
          <w:lang w:val="hy-AM" w:eastAsia="ru-RU"/>
        </w:rPr>
      </w:pPr>
    </w:p>
    <w:p w14:paraId="3C2B8F82" w14:textId="77777777" w:rsidR="00295DDB" w:rsidRDefault="00295DDB" w:rsidP="00CE3A99">
      <w:pPr>
        <w:jc w:val="both"/>
        <w:rPr>
          <w:rFonts w:ascii="GHEA Grapalat" w:hAnsi="GHEA Grapalat"/>
          <w:i/>
          <w:sz w:val="16"/>
          <w:szCs w:val="16"/>
          <w:lang w:val="hy-AM" w:eastAsia="ru-RU"/>
        </w:rPr>
      </w:pPr>
    </w:p>
    <w:p w14:paraId="6E2D5028" w14:textId="77777777" w:rsidR="00295DDB" w:rsidRDefault="00295DDB" w:rsidP="00CE3A99">
      <w:pPr>
        <w:jc w:val="both"/>
        <w:rPr>
          <w:rFonts w:ascii="GHEA Grapalat" w:hAnsi="GHEA Grapalat"/>
          <w:i/>
          <w:sz w:val="16"/>
          <w:szCs w:val="16"/>
          <w:lang w:val="hy-AM" w:eastAsia="ru-RU"/>
        </w:rPr>
      </w:pPr>
    </w:p>
    <w:p w14:paraId="5B68F7E1" w14:textId="77777777" w:rsidR="00295DDB" w:rsidRDefault="00295DDB" w:rsidP="00CE3A99">
      <w:pPr>
        <w:jc w:val="both"/>
        <w:rPr>
          <w:rFonts w:ascii="GHEA Grapalat" w:hAnsi="GHEA Grapalat"/>
          <w:i/>
          <w:sz w:val="16"/>
          <w:szCs w:val="16"/>
          <w:lang w:val="hy-AM" w:eastAsia="ru-RU"/>
        </w:rPr>
      </w:pPr>
    </w:p>
    <w:p w14:paraId="64FA5B90" w14:textId="77777777" w:rsidR="00295DDB" w:rsidRDefault="00295DDB" w:rsidP="00CE3A99">
      <w:pPr>
        <w:jc w:val="both"/>
        <w:rPr>
          <w:rFonts w:ascii="GHEA Grapalat" w:hAnsi="GHEA Grapalat"/>
          <w:i/>
          <w:sz w:val="16"/>
          <w:szCs w:val="16"/>
          <w:lang w:val="hy-AM" w:eastAsia="ru-RU"/>
        </w:rPr>
      </w:pPr>
    </w:p>
    <w:p w14:paraId="73978192" w14:textId="77777777" w:rsidR="00295DDB" w:rsidRDefault="00295DDB" w:rsidP="00CE3A99">
      <w:pPr>
        <w:jc w:val="both"/>
        <w:rPr>
          <w:rFonts w:ascii="GHEA Grapalat" w:hAnsi="GHEA Grapalat"/>
          <w:i/>
          <w:sz w:val="16"/>
          <w:szCs w:val="16"/>
          <w:lang w:val="hy-AM" w:eastAsia="ru-RU"/>
        </w:rPr>
      </w:pPr>
    </w:p>
    <w:p w14:paraId="1652AB36" w14:textId="77777777" w:rsidR="00295DDB" w:rsidRDefault="00295DDB" w:rsidP="00CE3A99">
      <w:pPr>
        <w:jc w:val="both"/>
        <w:rPr>
          <w:rFonts w:ascii="GHEA Grapalat" w:hAnsi="GHEA Grapalat"/>
          <w:i/>
          <w:sz w:val="16"/>
          <w:szCs w:val="16"/>
          <w:lang w:val="hy-AM" w:eastAsia="ru-RU"/>
        </w:rPr>
      </w:pPr>
    </w:p>
    <w:p w14:paraId="7C7F031E" w14:textId="77777777" w:rsidR="00295DDB" w:rsidRDefault="00295DDB" w:rsidP="00CE3A99">
      <w:pPr>
        <w:jc w:val="both"/>
        <w:rPr>
          <w:rFonts w:ascii="GHEA Grapalat" w:hAnsi="GHEA Grapalat"/>
          <w:i/>
          <w:sz w:val="16"/>
          <w:szCs w:val="16"/>
          <w:lang w:val="hy-AM" w:eastAsia="ru-RU"/>
        </w:rPr>
      </w:pPr>
    </w:p>
    <w:p w14:paraId="2FA78132" w14:textId="77777777" w:rsidR="00295DDB" w:rsidRDefault="00295DDB" w:rsidP="00CE3A99">
      <w:pPr>
        <w:jc w:val="both"/>
        <w:rPr>
          <w:rFonts w:ascii="GHEA Grapalat" w:hAnsi="GHEA Grapalat"/>
          <w:i/>
          <w:sz w:val="16"/>
          <w:szCs w:val="16"/>
          <w:lang w:val="hy-AM" w:eastAsia="ru-RU"/>
        </w:rPr>
      </w:pPr>
    </w:p>
    <w:p w14:paraId="48143933" w14:textId="77777777" w:rsidR="00295DDB" w:rsidRDefault="00295DDB" w:rsidP="00CE3A99">
      <w:pPr>
        <w:jc w:val="both"/>
        <w:rPr>
          <w:rFonts w:ascii="GHEA Grapalat" w:hAnsi="GHEA Grapalat"/>
          <w:i/>
          <w:sz w:val="16"/>
          <w:szCs w:val="16"/>
          <w:lang w:val="hy-AM" w:eastAsia="ru-RU"/>
        </w:rPr>
      </w:pPr>
    </w:p>
    <w:p w14:paraId="4AE331CB" w14:textId="77777777" w:rsidR="00295DDB" w:rsidRDefault="00295DDB" w:rsidP="00CE3A99">
      <w:pPr>
        <w:jc w:val="both"/>
        <w:rPr>
          <w:rFonts w:ascii="GHEA Grapalat" w:hAnsi="GHEA Grapalat"/>
          <w:i/>
          <w:sz w:val="16"/>
          <w:szCs w:val="16"/>
          <w:lang w:val="hy-AM" w:eastAsia="ru-RU"/>
        </w:rPr>
      </w:pPr>
    </w:p>
    <w:p w14:paraId="08FA118A" w14:textId="77777777" w:rsidR="00295DDB" w:rsidRDefault="00295DDB" w:rsidP="00CE3A99">
      <w:pPr>
        <w:jc w:val="both"/>
        <w:rPr>
          <w:rFonts w:ascii="GHEA Grapalat" w:hAnsi="GHEA Grapalat"/>
          <w:i/>
          <w:sz w:val="16"/>
          <w:szCs w:val="16"/>
          <w:lang w:val="hy-AM" w:eastAsia="ru-RU"/>
        </w:rPr>
      </w:pPr>
    </w:p>
    <w:p w14:paraId="7C7F97F9" w14:textId="77777777" w:rsidR="00295DDB" w:rsidRDefault="00295DDB" w:rsidP="00CE3A99">
      <w:pPr>
        <w:jc w:val="both"/>
        <w:rPr>
          <w:rFonts w:ascii="GHEA Grapalat" w:hAnsi="GHEA Grapalat"/>
          <w:i/>
          <w:sz w:val="16"/>
          <w:szCs w:val="16"/>
          <w:lang w:val="hy-AM" w:eastAsia="ru-RU"/>
        </w:rPr>
      </w:pPr>
    </w:p>
    <w:p w14:paraId="45F6182E" w14:textId="77777777" w:rsidR="00295DDB" w:rsidRDefault="00295DDB" w:rsidP="00CE3A99">
      <w:pPr>
        <w:jc w:val="both"/>
        <w:rPr>
          <w:rFonts w:ascii="GHEA Grapalat" w:hAnsi="GHEA Grapalat"/>
          <w:i/>
          <w:sz w:val="16"/>
          <w:szCs w:val="16"/>
          <w:lang w:val="hy-AM" w:eastAsia="ru-RU"/>
        </w:rPr>
      </w:pPr>
    </w:p>
    <w:p w14:paraId="0D0A65C5" w14:textId="77777777" w:rsidR="00295DDB" w:rsidRDefault="00295DDB" w:rsidP="00CE3A99">
      <w:pPr>
        <w:jc w:val="both"/>
        <w:rPr>
          <w:rFonts w:ascii="GHEA Grapalat" w:hAnsi="GHEA Grapalat"/>
          <w:i/>
          <w:sz w:val="16"/>
          <w:szCs w:val="16"/>
          <w:lang w:val="hy-AM" w:eastAsia="ru-RU"/>
        </w:rPr>
      </w:pPr>
    </w:p>
    <w:p w14:paraId="62EEEDDD" w14:textId="77777777" w:rsidR="00295DDB" w:rsidRDefault="00295DDB" w:rsidP="00CE3A99">
      <w:pPr>
        <w:jc w:val="both"/>
        <w:rPr>
          <w:rFonts w:ascii="GHEA Grapalat" w:hAnsi="GHEA Grapalat"/>
          <w:i/>
          <w:sz w:val="16"/>
          <w:szCs w:val="16"/>
          <w:lang w:val="hy-AM" w:eastAsia="ru-RU"/>
        </w:rPr>
      </w:pPr>
    </w:p>
    <w:p w14:paraId="03281314" w14:textId="77777777" w:rsidR="00295DDB" w:rsidRDefault="00295DDB" w:rsidP="00CE3A99">
      <w:pPr>
        <w:jc w:val="both"/>
        <w:rPr>
          <w:rFonts w:ascii="GHEA Grapalat" w:hAnsi="GHEA Grapalat"/>
          <w:i/>
          <w:sz w:val="16"/>
          <w:szCs w:val="16"/>
          <w:lang w:val="hy-AM" w:eastAsia="ru-RU"/>
        </w:rPr>
      </w:pPr>
    </w:p>
    <w:p w14:paraId="337086EF" w14:textId="77777777" w:rsidR="00295DDB" w:rsidRDefault="00295DDB" w:rsidP="00CE3A99">
      <w:pPr>
        <w:jc w:val="both"/>
        <w:rPr>
          <w:rFonts w:ascii="GHEA Grapalat" w:hAnsi="GHEA Grapalat"/>
          <w:i/>
          <w:sz w:val="16"/>
          <w:szCs w:val="16"/>
          <w:lang w:val="hy-AM" w:eastAsia="ru-RU"/>
        </w:rPr>
      </w:pPr>
    </w:p>
    <w:p w14:paraId="7EF56028" w14:textId="77777777" w:rsidR="00295DDB" w:rsidRDefault="00295DDB" w:rsidP="00CE3A99">
      <w:pPr>
        <w:jc w:val="both"/>
        <w:rPr>
          <w:rFonts w:ascii="GHEA Grapalat" w:hAnsi="GHEA Grapalat"/>
          <w:i/>
          <w:sz w:val="16"/>
          <w:szCs w:val="16"/>
          <w:lang w:val="hy-AM" w:eastAsia="ru-RU"/>
        </w:rPr>
      </w:pPr>
    </w:p>
    <w:p w14:paraId="2676CD80" w14:textId="77777777" w:rsidR="00295DDB" w:rsidRDefault="00295DDB" w:rsidP="00CE3A99">
      <w:pPr>
        <w:jc w:val="both"/>
        <w:rPr>
          <w:rFonts w:ascii="GHEA Grapalat" w:hAnsi="GHEA Grapalat"/>
          <w:i/>
          <w:sz w:val="16"/>
          <w:szCs w:val="16"/>
          <w:lang w:val="hy-AM" w:eastAsia="ru-RU"/>
        </w:rPr>
      </w:pPr>
    </w:p>
    <w:p w14:paraId="36B681CA" w14:textId="77777777" w:rsidR="00295DDB" w:rsidRDefault="00295DDB" w:rsidP="00CE3A99">
      <w:pPr>
        <w:jc w:val="both"/>
        <w:rPr>
          <w:rFonts w:ascii="GHEA Grapalat" w:hAnsi="GHEA Grapalat"/>
          <w:i/>
          <w:sz w:val="16"/>
          <w:szCs w:val="16"/>
          <w:lang w:val="hy-AM" w:eastAsia="ru-RU"/>
        </w:rPr>
      </w:pPr>
    </w:p>
    <w:p w14:paraId="129DF781" w14:textId="77777777" w:rsidR="00295DDB" w:rsidRDefault="00295DDB" w:rsidP="00CE3A99">
      <w:pPr>
        <w:jc w:val="both"/>
        <w:rPr>
          <w:rFonts w:ascii="GHEA Grapalat" w:hAnsi="GHEA Grapalat"/>
          <w:i/>
          <w:sz w:val="16"/>
          <w:szCs w:val="16"/>
          <w:lang w:val="hy-AM" w:eastAsia="ru-RU"/>
        </w:rPr>
      </w:pPr>
    </w:p>
    <w:p w14:paraId="512CD087" w14:textId="77777777" w:rsidR="00295DDB" w:rsidRDefault="00295DDB" w:rsidP="00CE3A99">
      <w:pPr>
        <w:jc w:val="both"/>
        <w:rPr>
          <w:rFonts w:ascii="GHEA Grapalat" w:hAnsi="GHEA Grapalat"/>
          <w:i/>
          <w:sz w:val="16"/>
          <w:szCs w:val="16"/>
          <w:lang w:val="hy-AM" w:eastAsia="ru-RU"/>
        </w:rPr>
      </w:pPr>
    </w:p>
    <w:p w14:paraId="3F489B84" w14:textId="77777777" w:rsidR="00295DDB" w:rsidRDefault="00295DDB" w:rsidP="00CE3A99">
      <w:pPr>
        <w:jc w:val="both"/>
        <w:rPr>
          <w:rFonts w:ascii="GHEA Grapalat" w:hAnsi="GHEA Grapalat"/>
          <w:i/>
          <w:sz w:val="16"/>
          <w:szCs w:val="16"/>
          <w:lang w:val="hy-AM" w:eastAsia="ru-RU"/>
        </w:rPr>
      </w:pPr>
    </w:p>
    <w:p w14:paraId="5F82F3F0" w14:textId="77777777" w:rsidR="00295DDB" w:rsidRDefault="00295DDB" w:rsidP="00CE3A99">
      <w:pPr>
        <w:jc w:val="both"/>
        <w:rPr>
          <w:rFonts w:ascii="GHEA Grapalat" w:hAnsi="GHEA Grapalat"/>
          <w:i/>
          <w:sz w:val="16"/>
          <w:szCs w:val="16"/>
          <w:lang w:val="hy-AM" w:eastAsia="ru-RU"/>
        </w:rPr>
      </w:pPr>
    </w:p>
    <w:p w14:paraId="3DD527FD" w14:textId="77777777" w:rsidR="00295DDB" w:rsidRDefault="00295DDB" w:rsidP="00CE3A99">
      <w:pPr>
        <w:jc w:val="both"/>
        <w:rPr>
          <w:rFonts w:ascii="GHEA Grapalat" w:hAnsi="GHEA Grapalat"/>
          <w:i/>
          <w:sz w:val="16"/>
          <w:szCs w:val="16"/>
          <w:lang w:val="hy-AM" w:eastAsia="ru-RU"/>
        </w:rPr>
      </w:pPr>
    </w:p>
    <w:p w14:paraId="356BDAAB" w14:textId="77777777" w:rsidR="00295DDB" w:rsidRDefault="00295DDB" w:rsidP="00CE3A99">
      <w:pPr>
        <w:jc w:val="both"/>
        <w:rPr>
          <w:rFonts w:ascii="GHEA Grapalat" w:hAnsi="GHEA Grapalat"/>
          <w:i/>
          <w:sz w:val="16"/>
          <w:szCs w:val="16"/>
          <w:lang w:val="hy-AM" w:eastAsia="ru-RU"/>
        </w:rPr>
      </w:pPr>
    </w:p>
    <w:p w14:paraId="05B0B016" w14:textId="77777777" w:rsidR="00295DDB" w:rsidRDefault="00295DDB" w:rsidP="00CE3A99">
      <w:pPr>
        <w:jc w:val="both"/>
        <w:rPr>
          <w:rFonts w:ascii="GHEA Grapalat" w:hAnsi="GHEA Grapalat"/>
          <w:i/>
          <w:sz w:val="16"/>
          <w:szCs w:val="16"/>
          <w:lang w:val="hy-AM" w:eastAsia="ru-RU"/>
        </w:rPr>
      </w:pPr>
    </w:p>
    <w:p w14:paraId="665FE6ED" w14:textId="77777777" w:rsidR="00295DDB" w:rsidRDefault="00295DDB" w:rsidP="00CE3A99">
      <w:pPr>
        <w:jc w:val="both"/>
        <w:rPr>
          <w:rFonts w:ascii="GHEA Grapalat" w:hAnsi="GHEA Grapalat"/>
          <w:i/>
          <w:sz w:val="16"/>
          <w:szCs w:val="16"/>
          <w:lang w:val="hy-AM" w:eastAsia="ru-RU"/>
        </w:rPr>
      </w:pPr>
    </w:p>
    <w:p w14:paraId="5C3DF416" w14:textId="72A414C5" w:rsidR="00295DDB" w:rsidRPr="00F946FE" w:rsidRDefault="00295DDB" w:rsidP="00F946FE">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t>Հավելված</w:t>
      </w:r>
      <w:r w:rsidRPr="003E2D06">
        <w:rPr>
          <w:rFonts w:ascii="GHEA Grapalat" w:hAnsi="GHEA Grapalat" w:cs="Arial"/>
          <w:b/>
          <w:sz w:val="20"/>
          <w:szCs w:val="20"/>
          <w:lang w:val="es-ES" w:eastAsia="ru-RU"/>
        </w:rPr>
        <w:t xml:space="preserve">  N 1</w:t>
      </w:r>
      <w:r>
        <w:rPr>
          <w:rFonts w:ascii="GHEA Grapalat" w:hAnsi="GHEA Grapalat" w:cs="Arial"/>
          <w:b/>
          <w:sz w:val="20"/>
          <w:szCs w:val="20"/>
          <w:lang w:val="hy-AM" w:eastAsia="ru-RU"/>
        </w:rPr>
        <w:t>.1</w:t>
      </w:r>
    </w:p>
    <w:p w14:paraId="4FC9DAFD" w14:textId="071C4F55" w:rsidR="00295DDB" w:rsidRPr="003E2D06" w:rsidRDefault="00295DDB" w:rsidP="00F946FE">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w:t>
      </w:r>
      <w:r>
        <w:rPr>
          <w:rFonts w:ascii="GHEA Grapalat" w:hAnsi="GHEA Grapalat"/>
          <w:b/>
          <w:sz w:val="20"/>
          <w:szCs w:val="20"/>
          <w:lang w:val="hy-AM"/>
        </w:rPr>
        <w:t>Ծ</w:t>
      </w:r>
      <w:r w:rsidRPr="003E2D06">
        <w:rPr>
          <w:rFonts w:ascii="GHEA Grapalat" w:hAnsi="GHEA Grapalat"/>
          <w:b/>
          <w:sz w:val="20"/>
          <w:szCs w:val="20"/>
          <w:lang w:val="hy-AM"/>
        </w:rPr>
        <w:t>ՁԲ-202</w:t>
      </w:r>
      <w:r w:rsidR="004F2935">
        <w:rPr>
          <w:rFonts w:ascii="GHEA Grapalat" w:hAnsi="GHEA Grapalat"/>
          <w:b/>
          <w:sz w:val="20"/>
          <w:szCs w:val="20"/>
          <w:lang w:val="hy-AM"/>
        </w:rPr>
        <w:t>4</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0DE30470" w14:textId="77777777" w:rsidR="00295DDB" w:rsidRPr="003E2D06" w:rsidRDefault="00295DDB" w:rsidP="00F946FE">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6852796B" w14:textId="77777777" w:rsidR="00295DDB" w:rsidRDefault="00295DDB" w:rsidP="008F6325">
      <w:pPr>
        <w:pStyle w:val="31"/>
        <w:spacing w:line="240" w:lineRule="auto"/>
        <w:jc w:val="right"/>
        <w:rPr>
          <w:rFonts w:ascii="GHEA Grapalat" w:hAnsi="GHEA Grapalat" w:cs="Sylfaen"/>
          <w:b/>
          <w:lang w:val="es-ES"/>
        </w:rPr>
      </w:pPr>
    </w:p>
    <w:p w14:paraId="3F08F8AE" w14:textId="77777777" w:rsidR="00295DDB" w:rsidRPr="00FA6936" w:rsidRDefault="00295DDB"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295DDB" w:rsidRPr="00A66FC2" w:rsidRDefault="00295DDB"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295DDB" w:rsidRPr="00FD1EE4" w:rsidRDefault="00295DDB"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95DDB" w:rsidRPr="00FD1EE4" w14:paraId="282F1CED" w14:textId="77777777" w:rsidTr="00DD4B8A">
        <w:tc>
          <w:tcPr>
            <w:tcW w:w="2836" w:type="dxa"/>
            <w:shd w:val="clear" w:color="auto" w:fill="D9E2F3"/>
            <w:vAlign w:val="center"/>
          </w:tcPr>
          <w:p w14:paraId="6B88CEA4"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A6C4F67"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62D0BB2F" w14:textId="77777777" w:rsidTr="00DD4B8A">
        <w:tc>
          <w:tcPr>
            <w:tcW w:w="2836" w:type="dxa"/>
            <w:shd w:val="clear" w:color="auto" w:fill="D9E2F3"/>
            <w:vAlign w:val="center"/>
          </w:tcPr>
          <w:p w14:paraId="32758957"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2228EE4"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5366D104" w14:textId="77777777" w:rsidTr="00DD4B8A">
        <w:tc>
          <w:tcPr>
            <w:tcW w:w="2836" w:type="dxa"/>
            <w:shd w:val="clear" w:color="auto" w:fill="D9E2F3"/>
            <w:vAlign w:val="center"/>
          </w:tcPr>
          <w:p w14:paraId="7CA9EBAA"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1DC2C0B0"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1B2E262F" w14:textId="77777777" w:rsidTr="00DD4B8A">
        <w:tc>
          <w:tcPr>
            <w:tcW w:w="2836" w:type="dxa"/>
            <w:shd w:val="clear" w:color="auto" w:fill="D9E2F3"/>
            <w:vAlign w:val="center"/>
          </w:tcPr>
          <w:p w14:paraId="2A6D5F52"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0EE9099"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81DC8A8" w14:textId="77777777" w:rsidTr="00DD4B8A">
        <w:tc>
          <w:tcPr>
            <w:tcW w:w="2836" w:type="dxa"/>
            <w:shd w:val="clear" w:color="auto" w:fill="D9E2F3"/>
            <w:vAlign w:val="center"/>
          </w:tcPr>
          <w:p w14:paraId="547BA26E"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6132922"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386EF039" w14:textId="77777777" w:rsidTr="00DD4B8A">
        <w:tc>
          <w:tcPr>
            <w:tcW w:w="2836" w:type="dxa"/>
            <w:shd w:val="clear" w:color="auto" w:fill="D9E2F3"/>
            <w:vAlign w:val="center"/>
          </w:tcPr>
          <w:p w14:paraId="39A79D90"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E54708E"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64DD11D8" w14:textId="77777777" w:rsidTr="00DD4B8A">
        <w:tc>
          <w:tcPr>
            <w:tcW w:w="2836" w:type="dxa"/>
            <w:shd w:val="clear" w:color="auto" w:fill="D9E2F3"/>
            <w:vAlign w:val="center"/>
          </w:tcPr>
          <w:p w14:paraId="13027F45"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1D93542" w14:textId="77777777" w:rsidR="00295DDB" w:rsidRPr="00FD1EE4" w:rsidRDefault="00295DDB" w:rsidP="008F6325">
            <w:pPr>
              <w:spacing w:before="240" w:after="240"/>
              <w:rPr>
                <w:rFonts w:ascii="GHEA Grapalat" w:eastAsia="GHEA Grapalat" w:hAnsi="GHEA Grapalat" w:cs="GHEA Grapalat"/>
              </w:rPr>
            </w:pPr>
          </w:p>
        </w:tc>
      </w:tr>
    </w:tbl>
    <w:p w14:paraId="100288C1"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95DDB" w:rsidRPr="00FD1EE4" w14:paraId="517C1E0D" w14:textId="77777777" w:rsidTr="00DD4B8A">
        <w:tc>
          <w:tcPr>
            <w:tcW w:w="2835" w:type="dxa"/>
            <w:shd w:val="clear" w:color="auto" w:fill="D9E2F3"/>
            <w:vAlign w:val="center"/>
          </w:tcPr>
          <w:p w14:paraId="4C44FC33"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D8C1130"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2DC12605" w14:textId="77777777" w:rsidTr="00DD4B8A">
        <w:tc>
          <w:tcPr>
            <w:tcW w:w="2835" w:type="dxa"/>
            <w:shd w:val="clear" w:color="auto" w:fill="D9E2F3"/>
            <w:vAlign w:val="center"/>
          </w:tcPr>
          <w:p w14:paraId="2199BABB"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19D61E4" w14:textId="77777777" w:rsidR="00295DDB" w:rsidRPr="00FD1EE4" w:rsidRDefault="00295DDB" w:rsidP="008F6325">
            <w:pPr>
              <w:spacing w:before="240" w:after="240"/>
              <w:rPr>
                <w:rFonts w:ascii="GHEA Grapalat" w:eastAsia="GHEA Grapalat" w:hAnsi="GHEA Grapalat" w:cs="GHEA Grapalat"/>
              </w:rPr>
            </w:pPr>
          </w:p>
        </w:tc>
      </w:tr>
    </w:tbl>
    <w:p w14:paraId="65DC5E83"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95DDB" w:rsidRPr="00FD1EE4" w14:paraId="41904925" w14:textId="77777777" w:rsidTr="00DD4B8A">
        <w:tc>
          <w:tcPr>
            <w:tcW w:w="2835" w:type="dxa"/>
            <w:shd w:val="clear" w:color="auto" w:fill="D9E2F3"/>
            <w:vAlign w:val="center"/>
          </w:tcPr>
          <w:p w14:paraId="5222B97B"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932811F"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4F614CF" w14:textId="77777777" w:rsidTr="00DD4B8A">
        <w:tc>
          <w:tcPr>
            <w:tcW w:w="2835" w:type="dxa"/>
            <w:shd w:val="clear" w:color="auto" w:fill="D9E2F3"/>
            <w:vAlign w:val="center"/>
          </w:tcPr>
          <w:p w14:paraId="5752E3D6"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21FB68F4"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BC13FB5" w14:textId="77777777" w:rsidTr="00DD4B8A">
        <w:tc>
          <w:tcPr>
            <w:tcW w:w="2835" w:type="dxa"/>
            <w:shd w:val="clear" w:color="auto" w:fill="D9E2F3"/>
            <w:vAlign w:val="center"/>
          </w:tcPr>
          <w:p w14:paraId="2F891D92"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A4031BF" w14:textId="77777777" w:rsidR="00295DDB" w:rsidRPr="00FD1EE4" w:rsidRDefault="00295DDB" w:rsidP="008F6325">
            <w:pPr>
              <w:spacing w:before="240" w:after="240"/>
              <w:rPr>
                <w:rFonts w:ascii="GHEA Grapalat" w:eastAsia="GHEA Grapalat" w:hAnsi="GHEA Grapalat" w:cs="GHEA Grapalat"/>
              </w:rPr>
            </w:pPr>
          </w:p>
        </w:tc>
      </w:tr>
    </w:tbl>
    <w:p w14:paraId="4FB5DBFE" w14:textId="77777777" w:rsidR="00295DDB" w:rsidRPr="00FD1EE4" w:rsidRDefault="00295DDB" w:rsidP="008F6325">
      <w:pPr>
        <w:rPr>
          <w:rFonts w:ascii="GHEA Grapalat" w:eastAsia="GHEA Grapalat" w:hAnsi="GHEA Grapalat" w:cs="GHEA Grapalat"/>
        </w:rPr>
      </w:pPr>
    </w:p>
    <w:p w14:paraId="0EC585EE" w14:textId="77777777" w:rsidR="00295DDB" w:rsidRPr="00FD1EE4" w:rsidRDefault="00295DDB" w:rsidP="008F6325">
      <w:pPr>
        <w:rPr>
          <w:rFonts w:ascii="GHEA Grapalat" w:eastAsia="GHEA Grapalat" w:hAnsi="GHEA Grapalat" w:cs="GHEA Grapalat"/>
        </w:rPr>
      </w:pPr>
      <w:r w:rsidRPr="00FD1EE4">
        <w:rPr>
          <w:rFonts w:ascii="GHEA Grapalat" w:hAnsi="GHEA Grapalat"/>
        </w:rPr>
        <w:br w:type="page"/>
      </w:r>
    </w:p>
    <w:p w14:paraId="4AAFA918" w14:textId="77777777" w:rsidR="00295DDB" w:rsidRPr="00FD1EE4" w:rsidRDefault="00295DDB"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95DDB" w:rsidRPr="00FD1EE4" w14:paraId="1A2311DB" w14:textId="77777777" w:rsidTr="00DD4B8A">
        <w:tc>
          <w:tcPr>
            <w:tcW w:w="2835" w:type="dxa"/>
            <w:shd w:val="clear" w:color="auto" w:fill="D9E2F3"/>
            <w:vAlign w:val="center"/>
          </w:tcPr>
          <w:p w14:paraId="4987D3D7"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AD6B678"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28D550FC" w14:textId="77777777" w:rsidTr="00DD4B8A">
        <w:tc>
          <w:tcPr>
            <w:tcW w:w="2835" w:type="dxa"/>
            <w:shd w:val="clear" w:color="auto" w:fill="D9E2F3"/>
            <w:vAlign w:val="center"/>
          </w:tcPr>
          <w:p w14:paraId="4E70C690"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77E7181" w14:textId="77777777" w:rsidR="00295DDB" w:rsidRPr="00FD1EE4" w:rsidRDefault="00295DDB" w:rsidP="008F6325">
            <w:pPr>
              <w:spacing w:before="240" w:after="240"/>
              <w:rPr>
                <w:rFonts w:ascii="GHEA Grapalat" w:eastAsia="GHEA Grapalat" w:hAnsi="GHEA Grapalat" w:cs="GHEA Grapalat"/>
              </w:rPr>
            </w:pPr>
          </w:p>
        </w:tc>
      </w:tr>
    </w:tbl>
    <w:p w14:paraId="1A909556"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95DDB" w:rsidRPr="00FD1EE4" w14:paraId="4C5E6572" w14:textId="77777777" w:rsidTr="00DD4B8A">
        <w:tc>
          <w:tcPr>
            <w:tcW w:w="2835" w:type="dxa"/>
            <w:shd w:val="clear" w:color="auto" w:fill="D9E2F3"/>
            <w:vAlign w:val="center"/>
          </w:tcPr>
          <w:p w14:paraId="37BDCA27"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700FFB5"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743E7554" w14:textId="77777777" w:rsidTr="00DD4B8A">
        <w:tc>
          <w:tcPr>
            <w:tcW w:w="2835" w:type="dxa"/>
            <w:shd w:val="clear" w:color="auto" w:fill="D9E2F3"/>
            <w:vAlign w:val="center"/>
          </w:tcPr>
          <w:p w14:paraId="5C66A413"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8B148B0"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1F9E4148" w14:textId="77777777" w:rsidTr="00DD4B8A">
        <w:tc>
          <w:tcPr>
            <w:tcW w:w="2835" w:type="dxa"/>
            <w:shd w:val="clear" w:color="auto" w:fill="D9E2F3"/>
            <w:vAlign w:val="center"/>
          </w:tcPr>
          <w:p w14:paraId="1B281F37"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D4232A8"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7514D824" w14:textId="77777777" w:rsidTr="00DD4B8A">
        <w:tc>
          <w:tcPr>
            <w:tcW w:w="2835" w:type="dxa"/>
            <w:shd w:val="clear" w:color="auto" w:fill="D9E2F3"/>
            <w:vAlign w:val="center"/>
          </w:tcPr>
          <w:p w14:paraId="153B3084"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AC0E4C3"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3D62E5AA" w14:textId="77777777" w:rsidTr="00DD4B8A">
        <w:tc>
          <w:tcPr>
            <w:tcW w:w="2835" w:type="dxa"/>
            <w:shd w:val="clear" w:color="auto" w:fill="D9E2F3"/>
            <w:vAlign w:val="center"/>
          </w:tcPr>
          <w:p w14:paraId="3BB4CBF9"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201E2B4"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50F75146" w14:textId="77777777" w:rsidTr="00DD4B8A">
        <w:tc>
          <w:tcPr>
            <w:tcW w:w="2835" w:type="dxa"/>
            <w:shd w:val="clear" w:color="auto" w:fill="D9E2F3"/>
            <w:vAlign w:val="center"/>
          </w:tcPr>
          <w:p w14:paraId="16116F2C"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5E2983E"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3FB35368" w14:textId="77777777" w:rsidTr="00DD4B8A">
        <w:tc>
          <w:tcPr>
            <w:tcW w:w="2835" w:type="dxa"/>
            <w:shd w:val="clear" w:color="auto" w:fill="D9E2F3"/>
            <w:vAlign w:val="center"/>
          </w:tcPr>
          <w:p w14:paraId="3AF5C099"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EA8314" w14:textId="77777777" w:rsidR="00295DDB" w:rsidRPr="00FD1EE4" w:rsidRDefault="00295DDB" w:rsidP="008F6325">
            <w:pPr>
              <w:spacing w:before="240" w:after="240"/>
              <w:rPr>
                <w:rFonts w:ascii="GHEA Grapalat" w:eastAsia="GHEA Grapalat" w:hAnsi="GHEA Grapalat" w:cs="GHEA Grapalat"/>
              </w:rPr>
            </w:pPr>
          </w:p>
        </w:tc>
      </w:tr>
    </w:tbl>
    <w:p w14:paraId="5D939F03" w14:textId="77777777" w:rsidR="00295DDB" w:rsidRPr="00574FF7"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95DDB" w:rsidRPr="00FD1EE4" w14:paraId="6A40C4B0" w14:textId="77777777" w:rsidTr="00DD4B8A">
        <w:tc>
          <w:tcPr>
            <w:tcW w:w="2836" w:type="dxa"/>
            <w:shd w:val="clear" w:color="auto" w:fill="D9E2F3"/>
            <w:vAlign w:val="center"/>
          </w:tcPr>
          <w:p w14:paraId="0348206B"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011052AF"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ED60494" w14:textId="77777777" w:rsidTr="00DD4B8A">
        <w:tc>
          <w:tcPr>
            <w:tcW w:w="2836" w:type="dxa"/>
            <w:shd w:val="clear" w:color="auto" w:fill="D9E2F3"/>
            <w:vAlign w:val="center"/>
          </w:tcPr>
          <w:p w14:paraId="51C67EDB"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6FD6602" w14:textId="77777777" w:rsidR="00295DDB" w:rsidRPr="00FD1EE4" w:rsidRDefault="00295DDB"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295DDB" w:rsidRPr="00FD1EE4" w:rsidRDefault="00295DDB"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77777777" w:rsidR="00295DDB" w:rsidRPr="00FD1EE4" w:rsidRDefault="00295DDB"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1E23E4" w14:textId="77777777" w:rsidR="00295DDB" w:rsidRPr="00FD1EE4" w:rsidRDefault="00295DDB"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95DDB" w:rsidRPr="00FD1EE4" w14:paraId="2D4CFA96" w14:textId="77777777" w:rsidTr="00DD4B8A">
        <w:tc>
          <w:tcPr>
            <w:tcW w:w="2837" w:type="dxa"/>
            <w:shd w:val="clear" w:color="auto" w:fill="D9E2F3"/>
            <w:vAlign w:val="center"/>
          </w:tcPr>
          <w:p w14:paraId="62D2E029"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EEE76B6"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179A8043" w14:textId="77777777" w:rsidTr="00DD4B8A">
        <w:tc>
          <w:tcPr>
            <w:tcW w:w="2837" w:type="dxa"/>
            <w:shd w:val="clear" w:color="auto" w:fill="D9E2F3"/>
            <w:vAlign w:val="center"/>
          </w:tcPr>
          <w:p w14:paraId="7D36177E"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1F303629"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30521E39" w14:textId="77777777" w:rsidTr="00DD4B8A">
        <w:tc>
          <w:tcPr>
            <w:tcW w:w="2837" w:type="dxa"/>
            <w:shd w:val="clear" w:color="auto" w:fill="D9E2F3"/>
            <w:vAlign w:val="center"/>
          </w:tcPr>
          <w:p w14:paraId="1D375B1D"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6FAF3A07"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0EB85E0D" w14:textId="77777777" w:rsidTr="00DD4B8A">
        <w:tc>
          <w:tcPr>
            <w:tcW w:w="2837" w:type="dxa"/>
            <w:shd w:val="clear" w:color="auto" w:fill="D9E2F3"/>
            <w:vAlign w:val="center"/>
          </w:tcPr>
          <w:p w14:paraId="595E37F6"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0E95CE9B"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95DDB" w:rsidRPr="00FD1EE4" w14:paraId="427DFA09" w14:textId="77777777" w:rsidTr="00DD4B8A">
        <w:tc>
          <w:tcPr>
            <w:tcW w:w="2837" w:type="dxa"/>
            <w:shd w:val="clear" w:color="auto" w:fill="D9E2F3"/>
            <w:vAlign w:val="center"/>
          </w:tcPr>
          <w:p w14:paraId="6C7CF7D0"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113BE99E"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65C0D903" w14:textId="77777777" w:rsidTr="00DD4B8A">
        <w:tc>
          <w:tcPr>
            <w:tcW w:w="2837" w:type="dxa"/>
            <w:shd w:val="clear" w:color="auto" w:fill="D9E2F3"/>
            <w:vAlign w:val="center"/>
          </w:tcPr>
          <w:p w14:paraId="75EE087A"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7C82F06"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28C552EC" w14:textId="77777777" w:rsidTr="00DD4B8A">
        <w:tc>
          <w:tcPr>
            <w:tcW w:w="2837" w:type="dxa"/>
            <w:shd w:val="clear" w:color="auto" w:fill="D9E2F3"/>
            <w:vAlign w:val="center"/>
          </w:tcPr>
          <w:p w14:paraId="32522E25"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15C1040E"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784611BC" w14:textId="77777777" w:rsidTr="00DD4B8A">
        <w:tc>
          <w:tcPr>
            <w:tcW w:w="2837" w:type="dxa"/>
            <w:shd w:val="clear" w:color="auto" w:fill="D9E2F3"/>
            <w:vAlign w:val="center"/>
          </w:tcPr>
          <w:p w14:paraId="350AE64D"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31E525"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77777777" w:rsidR="00295DDB" w:rsidRPr="00FD1EE4" w:rsidRDefault="00295DDB" w:rsidP="008F6325">
      <w:pPr>
        <w:rPr>
          <w:rFonts w:ascii="GHEA Grapalat" w:eastAsia="GHEA Grapalat" w:hAnsi="GHEA Grapalat" w:cs="GHEA Grapalat"/>
          <w:b/>
        </w:rPr>
      </w:pPr>
      <w:r w:rsidRPr="00FD1EE4">
        <w:rPr>
          <w:rFonts w:ascii="GHEA Grapalat" w:hAnsi="GHEA Grapalat"/>
        </w:rPr>
        <w:br w:type="page"/>
      </w:r>
    </w:p>
    <w:p w14:paraId="6F7DA60A" w14:textId="77777777" w:rsidR="00295DDB" w:rsidRPr="00FD1EE4" w:rsidRDefault="00295DDB"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95DDB" w:rsidRPr="00FD1EE4" w14:paraId="73193856" w14:textId="77777777" w:rsidTr="00DD4B8A">
        <w:tc>
          <w:tcPr>
            <w:tcW w:w="2836" w:type="dxa"/>
            <w:shd w:val="clear" w:color="auto" w:fill="D9E2F3"/>
            <w:vAlign w:val="center"/>
          </w:tcPr>
          <w:p w14:paraId="3A2AA2F9"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10BB0E1D"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3B8B9A15" w14:textId="77777777" w:rsidTr="00DD4B8A">
        <w:tc>
          <w:tcPr>
            <w:tcW w:w="2836" w:type="dxa"/>
            <w:shd w:val="clear" w:color="auto" w:fill="D9E2F3"/>
            <w:vAlign w:val="center"/>
          </w:tcPr>
          <w:p w14:paraId="29933839"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0FE0BBA6"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2AA07892" w14:textId="77777777" w:rsidTr="00DD4B8A">
        <w:tc>
          <w:tcPr>
            <w:tcW w:w="2836" w:type="dxa"/>
            <w:shd w:val="clear" w:color="auto" w:fill="D9E2F3"/>
            <w:vAlign w:val="center"/>
          </w:tcPr>
          <w:p w14:paraId="75A2FC1B"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AE87E8"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2ED2BDD0" w14:textId="77777777" w:rsidTr="00DD4B8A">
        <w:tc>
          <w:tcPr>
            <w:tcW w:w="2836" w:type="dxa"/>
            <w:shd w:val="clear" w:color="auto" w:fill="D9E2F3"/>
            <w:vAlign w:val="center"/>
          </w:tcPr>
          <w:p w14:paraId="693E2FBC"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11BA3011"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6381582F" w14:textId="77777777" w:rsidTr="00DD4B8A">
        <w:tc>
          <w:tcPr>
            <w:tcW w:w="2836" w:type="dxa"/>
            <w:shd w:val="clear" w:color="auto" w:fill="D9E2F3"/>
            <w:vAlign w:val="center"/>
          </w:tcPr>
          <w:p w14:paraId="65C8B2E5"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F83EF54"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2132BCD3" w14:textId="77777777" w:rsidTr="00DD4B8A">
        <w:tc>
          <w:tcPr>
            <w:tcW w:w="2836" w:type="dxa"/>
            <w:shd w:val="clear" w:color="auto" w:fill="D9E2F3"/>
            <w:vAlign w:val="center"/>
          </w:tcPr>
          <w:p w14:paraId="7420E7C6"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2D689BEE" w14:textId="77777777" w:rsidR="00295DDB" w:rsidRPr="00FD1EE4" w:rsidRDefault="00295DDB" w:rsidP="008F6325">
            <w:pPr>
              <w:spacing w:before="240" w:after="240"/>
              <w:rPr>
                <w:rFonts w:ascii="GHEA Grapalat" w:eastAsia="GHEA Grapalat" w:hAnsi="GHEA Grapalat" w:cs="GHEA Grapalat"/>
              </w:rPr>
            </w:pPr>
          </w:p>
        </w:tc>
      </w:tr>
    </w:tbl>
    <w:p w14:paraId="3282A972"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95DDB" w:rsidRPr="00FD1EE4" w14:paraId="317A68DD" w14:textId="77777777" w:rsidTr="00DD4B8A">
        <w:tc>
          <w:tcPr>
            <w:tcW w:w="2837" w:type="dxa"/>
            <w:shd w:val="clear" w:color="auto" w:fill="D9E2F3"/>
            <w:vAlign w:val="center"/>
          </w:tcPr>
          <w:p w14:paraId="59AB3621"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18488747"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771A0CB" w14:textId="77777777" w:rsidTr="00DD4B8A">
        <w:tc>
          <w:tcPr>
            <w:tcW w:w="2837" w:type="dxa"/>
            <w:shd w:val="clear" w:color="auto" w:fill="D9E2F3"/>
            <w:vAlign w:val="center"/>
          </w:tcPr>
          <w:p w14:paraId="4015B75C"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1C280C6E"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999BEBA" w14:textId="77777777" w:rsidTr="00DD4B8A">
        <w:tc>
          <w:tcPr>
            <w:tcW w:w="2837" w:type="dxa"/>
            <w:shd w:val="clear" w:color="auto" w:fill="D9E2F3"/>
            <w:vAlign w:val="center"/>
          </w:tcPr>
          <w:p w14:paraId="6D325480"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EE09AA7"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2517329C" w14:textId="77777777" w:rsidTr="00DD4B8A">
        <w:tc>
          <w:tcPr>
            <w:tcW w:w="2837" w:type="dxa"/>
            <w:shd w:val="clear" w:color="auto" w:fill="D9E2F3"/>
            <w:vAlign w:val="center"/>
          </w:tcPr>
          <w:p w14:paraId="2A36B90B"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10659BD0"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5F060E2A" w14:textId="77777777" w:rsidTr="00DD4B8A">
        <w:tc>
          <w:tcPr>
            <w:tcW w:w="2837" w:type="dxa"/>
            <w:shd w:val="clear" w:color="auto" w:fill="D9E2F3"/>
            <w:vAlign w:val="center"/>
          </w:tcPr>
          <w:p w14:paraId="05FD5F6B"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442500E" w14:textId="77777777" w:rsidR="00295DDB" w:rsidRPr="00FD1EE4" w:rsidRDefault="00295DDB" w:rsidP="008F6325">
            <w:pPr>
              <w:spacing w:before="240" w:after="240"/>
              <w:rPr>
                <w:rFonts w:ascii="GHEA Grapalat" w:eastAsia="GHEA Grapalat" w:hAnsi="GHEA Grapalat" w:cs="GHEA Grapalat"/>
              </w:rPr>
            </w:pPr>
          </w:p>
        </w:tc>
      </w:tr>
    </w:tbl>
    <w:p w14:paraId="065A3C60"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95DDB" w:rsidRPr="00FD1EE4" w14:paraId="0DC83E8A" w14:textId="77777777" w:rsidTr="00DD4B8A">
        <w:tc>
          <w:tcPr>
            <w:tcW w:w="2837" w:type="dxa"/>
            <w:shd w:val="clear" w:color="auto" w:fill="D9E2F3"/>
            <w:vAlign w:val="center"/>
          </w:tcPr>
          <w:p w14:paraId="4ECADD8E"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7A270A5"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6704E050" w14:textId="77777777" w:rsidTr="00DD4B8A">
        <w:tc>
          <w:tcPr>
            <w:tcW w:w="2837" w:type="dxa"/>
            <w:shd w:val="clear" w:color="auto" w:fill="D9E2F3"/>
            <w:vAlign w:val="center"/>
          </w:tcPr>
          <w:p w14:paraId="5613EA61"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13788F"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2AAF9BF7" w14:textId="77777777" w:rsidTr="00DD4B8A">
        <w:tc>
          <w:tcPr>
            <w:tcW w:w="2837" w:type="dxa"/>
            <w:shd w:val="clear" w:color="auto" w:fill="D9E2F3"/>
            <w:vAlign w:val="center"/>
          </w:tcPr>
          <w:p w14:paraId="411E3926"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F8349B6"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AA4440E" w14:textId="77777777" w:rsidTr="00DD4B8A">
        <w:tc>
          <w:tcPr>
            <w:tcW w:w="2837" w:type="dxa"/>
            <w:shd w:val="clear" w:color="auto" w:fill="D9E2F3"/>
            <w:vAlign w:val="center"/>
          </w:tcPr>
          <w:p w14:paraId="2DFF2C32"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14F4F5C" w14:textId="77777777" w:rsidR="00295DDB" w:rsidRPr="00FD1EE4" w:rsidRDefault="00295DDB" w:rsidP="008F6325">
            <w:pPr>
              <w:spacing w:before="240" w:after="240"/>
              <w:rPr>
                <w:rFonts w:ascii="GHEA Grapalat" w:eastAsia="GHEA Grapalat" w:hAnsi="GHEA Grapalat" w:cs="GHEA Grapalat"/>
              </w:rPr>
            </w:pPr>
          </w:p>
        </w:tc>
      </w:tr>
    </w:tbl>
    <w:p w14:paraId="1AD39971"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95DDB" w:rsidRPr="00FD1EE4" w14:paraId="166741BC" w14:textId="77777777" w:rsidTr="00DD4B8A">
        <w:tc>
          <w:tcPr>
            <w:tcW w:w="2837" w:type="dxa"/>
            <w:shd w:val="clear" w:color="auto" w:fill="D9E2F3"/>
            <w:vAlign w:val="center"/>
          </w:tcPr>
          <w:p w14:paraId="42B23B0C"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A9021A3"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CA8C996" w14:textId="77777777" w:rsidTr="00DD4B8A">
        <w:tc>
          <w:tcPr>
            <w:tcW w:w="2837" w:type="dxa"/>
            <w:shd w:val="clear" w:color="auto" w:fill="D9E2F3"/>
            <w:vAlign w:val="center"/>
          </w:tcPr>
          <w:p w14:paraId="125182C5"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C127F41"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5EF6C8D3" w14:textId="77777777" w:rsidTr="00DD4B8A">
        <w:tc>
          <w:tcPr>
            <w:tcW w:w="2837" w:type="dxa"/>
            <w:shd w:val="clear" w:color="auto" w:fill="D9E2F3"/>
            <w:vAlign w:val="center"/>
          </w:tcPr>
          <w:p w14:paraId="024A6BB1"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C1223DD"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59268319" w14:textId="77777777" w:rsidTr="00DD4B8A">
        <w:tc>
          <w:tcPr>
            <w:tcW w:w="2837" w:type="dxa"/>
            <w:shd w:val="clear" w:color="auto" w:fill="D9E2F3"/>
            <w:vAlign w:val="center"/>
          </w:tcPr>
          <w:p w14:paraId="3C833B04"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17BE5AB" w14:textId="77777777" w:rsidR="00295DDB" w:rsidRPr="00FD1EE4" w:rsidRDefault="00295DDB" w:rsidP="008F6325">
            <w:pPr>
              <w:spacing w:before="240" w:after="240"/>
              <w:rPr>
                <w:rFonts w:ascii="GHEA Grapalat" w:eastAsia="GHEA Grapalat" w:hAnsi="GHEA Grapalat" w:cs="GHEA Grapalat"/>
              </w:rPr>
            </w:pPr>
          </w:p>
        </w:tc>
      </w:tr>
    </w:tbl>
    <w:p w14:paraId="358035D7" w14:textId="77777777" w:rsidR="00295DDB" w:rsidRPr="00FD1EE4" w:rsidRDefault="00295DDB"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95DDB" w:rsidRPr="00FD1EE4" w14:paraId="5FAA1688" w14:textId="77777777" w:rsidTr="00DD4B8A">
        <w:trPr>
          <w:trHeight w:val="924"/>
        </w:trPr>
        <w:tc>
          <w:tcPr>
            <w:tcW w:w="9016" w:type="dxa"/>
            <w:gridSpan w:val="2"/>
            <w:vAlign w:val="center"/>
          </w:tcPr>
          <w:p w14:paraId="129E5831"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295DDB" w:rsidRPr="00FD1EE4" w14:paraId="5E304819" w14:textId="77777777" w:rsidTr="00DD4B8A">
        <w:trPr>
          <w:trHeight w:val="684"/>
        </w:trPr>
        <w:tc>
          <w:tcPr>
            <w:tcW w:w="4508" w:type="dxa"/>
            <w:shd w:val="clear" w:color="auto" w:fill="D9E2F3"/>
            <w:vAlign w:val="center"/>
          </w:tcPr>
          <w:p w14:paraId="1B2F4B3B"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0065D886"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3BF43F59" w14:textId="77777777" w:rsidTr="00DD4B8A">
        <w:trPr>
          <w:trHeight w:val="1282"/>
        </w:trPr>
        <w:tc>
          <w:tcPr>
            <w:tcW w:w="4508" w:type="dxa"/>
            <w:shd w:val="clear" w:color="auto" w:fill="D9E2F3"/>
            <w:vAlign w:val="center"/>
          </w:tcPr>
          <w:p w14:paraId="7D4AC27E"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145B14"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95DDB" w:rsidRPr="00FD1EE4" w14:paraId="39FCF351" w14:textId="77777777" w:rsidTr="00DD4B8A">
        <w:tc>
          <w:tcPr>
            <w:tcW w:w="9016" w:type="dxa"/>
            <w:gridSpan w:val="2"/>
            <w:vAlign w:val="center"/>
          </w:tcPr>
          <w:p w14:paraId="242EFF18"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295DDB" w:rsidRPr="00FD1EE4" w14:paraId="3B73051E" w14:textId="77777777" w:rsidTr="00DD4B8A">
        <w:tc>
          <w:tcPr>
            <w:tcW w:w="9016" w:type="dxa"/>
            <w:gridSpan w:val="2"/>
            <w:vAlign w:val="center"/>
          </w:tcPr>
          <w:p w14:paraId="380F3BB9"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95DDB" w:rsidRPr="00FD1EE4" w14:paraId="20227E26" w14:textId="77777777" w:rsidTr="00DD4B8A">
        <w:trPr>
          <w:trHeight w:val="924"/>
        </w:trPr>
        <w:tc>
          <w:tcPr>
            <w:tcW w:w="9016" w:type="dxa"/>
            <w:gridSpan w:val="2"/>
            <w:vAlign w:val="center"/>
          </w:tcPr>
          <w:p w14:paraId="57DEF9D0"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295DDB" w:rsidRPr="00FD1EE4" w14:paraId="4246C1C0" w14:textId="77777777" w:rsidTr="00DD4B8A">
        <w:trPr>
          <w:trHeight w:val="684"/>
        </w:trPr>
        <w:tc>
          <w:tcPr>
            <w:tcW w:w="4508" w:type="dxa"/>
            <w:shd w:val="clear" w:color="auto" w:fill="D9E2F3"/>
            <w:vAlign w:val="center"/>
          </w:tcPr>
          <w:p w14:paraId="664E4C9F"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64DE6147"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7C19C715" w14:textId="77777777" w:rsidTr="00DD4B8A">
        <w:trPr>
          <w:trHeight w:val="1282"/>
        </w:trPr>
        <w:tc>
          <w:tcPr>
            <w:tcW w:w="4508" w:type="dxa"/>
            <w:shd w:val="clear" w:color="auto" w:fill="D9E2F3"/>
            <w:vAlign w:val="center"/>
          </w:tcPr>
          <w:p w14:paraId="2F83BE3D"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25FBAE"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95DDB" w:rsidRPr="00FD1EE4" w14:paraId="45829AC8" w14:textId="77777777" w:rsidTr="00DD4B8A">
        <w:tc>
          <w:tcPr>
            <w:tcW w:w="9016" w:type="dxa"/>
            <w:gridSpan w:val="2"/>
            <w:vAlign w:val="center"/>
          </w:tcPr>
          <w:p w14:paraId="03F768F8"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295DDB" w:rsidRPr="00FD1EE4" w14:paraId="37F7C641" w14:textId="77777777" w:rsidTr="00DD4B8A">
        <w:tc>
          <w:tcPr>
            <w:tcW w:w="9016" w:type="dxa"/>
            <w:gridSpan w:val="2"/>
            <w:vAlign w:val="center"/>
          </w:tcPr>
          <w:p w14:paraId="3E78B656"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295DDB" w:rsidRPr="00FD1EE4" w14:paraId="616213C2" w14:textId="77777777" w:rsidTr="00DD4B8A">
        <w:tc>
          <w:tcPr>
            <w:tcW w:w="9016" w:type="dxa"/>
            <w:gridSpan w:val="2"/>
            <w:vAlign w:val="center"/>
          </w:tcPr>
          <w:p w14:paraId="377D6A41"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295DDB" w:rsidRPr="00FD1EE4" w14:paraId="3D49BD43" w14:textId="77777777" w:rsidTr="00DD4B8A">
        <w:tc>
          <w:tcPr>
            <w:tcW w:w="9016" w:type="dxa"/>
            <w:gridSpan w:val="2"/>
            <w:vAlign w:val="center"/>
          </w:tcPr>
          <w:p w14:paraId="0A9CD2A5"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95DDB" w:rsidRPr="00FD1EE4" w14:paraId="0230B8D7" w14:textId="77777777" w:rsidTr="00DD4B8A">
        <w:tc>
          <w:tcPr>
            <w:tcW w:w="2837" w:type="dxa"/>
            <w:shd w:val="clear" w:color="auto" w:fill="D9E2F3"/>
            <w:vAlign w:val="center"/>
          </w:tcPr>
          <w:p w14:paraId="6A68D25B"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525AD881"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551CE33E" w14:textId="77777777" w:rsidTr="00DD4B8A">
        <w:tc>
          <w:tcPr>
            <w:tcW w:w="2837" w:type="dxa"/>
            <w:shd w:val="clear" w:color="auto" w:fill="D9E2F3"/>
            <w:vAlign w:val="center"/>
          </w:tcPr>
          <w:p w14:paraId="222FB9C5"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BF66DBF"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295DDB" w:rsidRPr="00FD1EE4" w:rsidRDefault="00295DDB"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295DDB" w:rsidRPr="00FD1EE4" w14:paraId="7652F2FA" w14:textId="77777777" w:rsidTr="00DD4B8A">
        <w:tc>
          <w:tcPr>
            <w:tcW w:w="2837" w:type="dxa"/>
            <w:shd w:val="clear" w:color="auto" w:fill="D9E2F3"/>
            <w:vAlign w:val="center"/>
          </w:tcPr>
          <w:p w14:paraId="5046B570"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43AB6374"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295DDB" w:rsidRPr="00FD1EE4" w:rsidRDefault="00295DD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95DDB" w:rsidRPr="00FD1EE4" w14:paraId="44C21A2A" w14:textId="77777777" w:rsidTr="00DD4B8A">
        <w:tc>
          <w:tcPr>
            <w:tcW w:w="2837" w:type="dxa"/>
            <w:shd w:val="clear" w:color="auto" w:fill="D9E2F3"/>
            <w:vAlign w:val="center"/>
          </w:tcPr>
          <w:p w14:paraId="2A0B099F"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47CD9F4"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1B7D8C07" w14:textId="77777777" w:rsidTr="00DD4B8A">
        <w:tc>
          <w:tcPr>
            <w:tcW w:w="2837" w:type="dxa"/>
            <w:shd w:val="clear" w:color="auto" w:fill="D9E2F3"/>
            <w:vAlign w:val="center"/>
          </w:tcPr>
          <w:p w14:paraId="6572A3C2"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7A0135E5" w14:textId="77777777" w:rsidR="00295DDB" w:rsidRPr="00FD1EE4" w:rsidRDefault="00295DDB" w:rsidP="008F6325">
            <w:pPr>
              <w:spacing w:before="240" w:after="240"/>
              <w:rPr>
                <w:rFonts w:ascii="GHEA Grapalat" w:eastAsia="GHEA Grapalat" w:hAnsi="GHEA Grapalat" w:cs="GHEA Grapalat"/>
              </w:rPr>
            </w:pPr>
          </w:p>
        </w:tc>
      </w:tr>
    </w:tbl>
    <w:p w14:paraId="3A71A982" w14:textId="77777777" w:rsidR="00295DDB" w:rsidRPr="00FD1EE4" w:rsidRDefault="00295DDB"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580A636" w14:textId="77777777" w:rsidR="00295DDB" w:rsidRPr="00FD1EE4" w:rsidRDefault="00295DDB"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95DDB" w:rsidRPr="00FD1EE4" w14:paraId="1F6A1CCC" w14:textId="77777777" w:rsidTr="00DD4B8A">
        <w:tc>
          <w:tcPr>
            <w:tcW w:w="2835" w:type="dxa"/>
            <w:shd w:val="clear" w:color="auto" w:fill="D9E2F3"/>
            <w:vAlign w:val="center"/>
          </w:tcPr>
          <w:p w14:paraId="62109432"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1122033"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0530AF2F" w14:textId="77777777" w:rsidTr="00DD4B8A">
        <w:tc>
          <w:tcPr>
            <w:tcW w:w="2835" w:type="dxa"/>
            <w:shd w:val="clear" w:color="auto" w:fill="D9E2F3"/>
            <w:vAlign w:val="center"/>
          </w:tcPr>
          <w:p w14:paraId="44DF7089"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AED1AF9"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0BFE9C2F" w14:textId="77777777" w:rsidTr="00DD4B8A">
        <w:tc>
          <w:tcPr>
            <w:tcW w:w="2835" w:type="dxa"/>
            <w:shd w:val="clear" w:color="auto" w:fill="D9E2F3"/>
            <w:vAlign w:val="center"/>
          </w:tcPr>
          <w:p w14:paraId="37BD40B1"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2679CFD"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18793298" w14:textId="77777777" w:rsidTr="00DD4B8A">
        <w:tc>
          <w:tcPr>
            <w:tcW w:w="2835" w:type="dxa"/>
            <w:shd w:val="clear" w:color="auto" w:fill="D9E2F3"/>
            <w:vAlign w:val="center"/>
          </w:tcPr>
          <w:p w14:paraId="41BA7DBB"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A7653CA"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3C490DAA" w14:textId="77777777" w:rsidTr="00DD4B8A">
        <w:tc>
          <w:tcPr>
            <w:tcW w:w="2835" w:type="dxa"/>
            <w:shd w:val="clear" w:color="auto" w:fill="D9E2F3"/>
            <w:vAlign w:val="center"/>
          </w:tcPr>
          <w:p w14:paraId="7C96AC42"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5B6546"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0C65DB8D" w14:textId="77777777" w:rsidTr="00DD4B8A">
        <w:tc>
          <w:tcPr>
            <w:tcW w:w="2835" w:type="dxa"/>
            <w:shd w:val="clear" w:color="auto" w:fill="D9E2F3"/>
            <w:vAlign w:val="center"/>
          </w:tcPr>
          <w:p w14:paraId="599E076D"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E8FC42E"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B5BF21B" w14:textId="77777777" w:rsidTr="00DD4B8A">
        <w:tc>
          <w:tcPr>
            <w:tcW w:w="2835" w:type="dxa"/>
            <w:shd w:val="clear" w:color="auto" w:fill="D9E2F3"/>
            <w:vAlign w:val="center"/>
          </w:tcPr>
          <w:p w14:paraId="3AA46499"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B41A26" w14:textId="77777777" w:rsidR="00295DDB" w:rsidRPr="00FD1EE4" w:rsidRDefault="00295DDB" w:rsidP="008F6325">
            <w:pPr>
              <w:spacing w:before="240" w:after="240"/>
              <w:rPr>
                <w:rFonts w:ascii="GHEA Grapalat" w:eastAsia="GHEA Grapalat" w:hAnsi="GHEA Grapalat" w:cs="GHEA Grapalat"/>
              </w:rPr>
            </w:pPr>
          </w:p>
        </w:tc>
      </w:tr>
    </w:tbl>
    <w:p w14:paraId="2163C888" w14:textId="77777777" w:rsidR="00295DDB" w:rsidRPr="00FD1EE4"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95DDB" w:rsidRPr="00FD1EE4" w14:paraId="2BDA3695" w14:textId="77777777" w:rsidTr="00DD4B8A">
        <w:trPr>
          <w:trHeight w:val="853"/>
        </w:trPr>
        <w:tc>
          <w:tcPr>
            <w:tcW w:w="2835" w:type="dxa"/>
            <w:vMerge w:val="restart"/>
            <w:shd w:val="clear" w:color="auto" w:fill="D9E2F3"/>
            <w:vAlign w:val="center"/>
          </w:tcPr>
          <w:p w14:paraId="0C10D144"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C38D898"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721A4AAC" w14:textId="77777777" w:rsidTr="00DD4B8A">
        <w:trPr>
          <w:trHeight w:val="850"/>
        </w:trPr>
        <w:tc>
          <w:tcPr>
            <w:tcW w:w="2835" w:type="dxa"/>
            <w:vMerge/>
            <w:shd w:val="clear" w:color="auto" w:fill="D9E2F3"/>
            <w:vAlign w:val="center"/>
          </w:tcPr>
          <w:p w14:paraId="6D6CB33D"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E252571"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5E5F44F" w14:textId="77777777" w:rsidTr="00DD4B8A">
        <w:trPr>
          <w:trHeight w:val="850"/>
        </w:trPr>
        <w:tc>
          <w:tcPr>
            <w:tcW w:w="2835" w:type="dxa"/>
            <w:vMerge/>
            <w:shd w:val="clear" w:color="auto" w:fill="D9E2F3"/>
            <w:vAlign w:val="center"/>
          </w:tcPr>
          <w:p w14:paraId="75AF949A"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E4DC57"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55A1E67A" w14:textId="77777777" w:rsidTr="00DD4B8A">
        <w:trPr>
          <w:trHeight w:val="850"/>
        </w:trPr>
        <w:tc>
          <w:tcPr>
            <w:tcW w:w="2835" w:type="dxa"/>
            <w:vMerge/>
            <w:shd w:val="clear" w:color="auto" w:fill="D9E2F3"/>
            <w:vAlign w:val="center"/>
          </w:tcPr>
          <w:p w14:paraId="21DA5A89"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CFF975"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2A527948" w14:textId="77777777" w:rsidTr="00DD4B8A">
        <w:trPr>
          <w:trHeight w:val="850"/>
        </w:trPr>
        <w:tc>
          <w:tcPr>
            <w:tcW w:w="2835" w:type="dxa"/>
            <w:vMerge/>
            <w:shd w:val="clear" w:color="auto" w:fill="D9E2F3"/>
            <w:vAlign w:val="center"/>
          </w:tcPr>
          <w:p w14:paraId="3F13C284" w14:textId="77777777" w:rsidR="00295DDB" w:rsidRPr="00FD1EE4" w:rsidRDefault="00295DD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1A26E1" w14:textId="77777777" w:rsidR="00295DDB" w:rsidRPr="00FD1EE4" w:rsidRDefault="00295DDB" w:rsidP="008F6325">
            <w:pPr>
              <w:spacing w:before="240" w:after="240"/>
              <w:rPr>
                <w:rFonts w:ascii="GHEA Grapalat" w:eastAsia="GHEA Grapalat" w:hAnsi="GHEA Grapalat" w:cs="GHEA Grapalat"/>
              </w:rPr>
            </w:pPr>
          </w:p>
        </w:tc>
      </w:tr>
    </w:tbl>
    <w:p w14:paraId="3903763B" w14:textId="77777777" w:rsidR="00295DDB" w:rsidRDefault="00295DD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95DDB" w:rsidRPr="00FD1EE4" w14:paraId="56A2127F" w14:textId="77777777" w:rsidTr="00DD4B8A">
        <w:tc>
          <w:tcPr>
            <w:tcW w:w="2835" w:type="dxa"/>
            <w:shd w:val="clear" w:color="auto" w:fill="D9E2F3"/>
            <w:vAlign w:val="center"/>
          </w:tcPr>
          <w:p w14:paraId="54DB7C51"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33D02D3" w14:textId="77777777" w:rsidR="00295DDB" w:rsidRPr="00FD1EE4" w:rsidRDefault="00295DDB" w:rsidP="008F6325">
            <w:pPr>
              <w:spacing w:before="240" w:after="240"/>
              <w:rPr>
                <w:rFonts w:ascii="GHEA Grapalat" w:eastAsia="GHEA Grapalat" w:hAnsi="GHEA Grapalat" w:cs="GHEA Grapalat"/>
              </w:rPr>
            </w:pPr>
          </w:p>
        </w:tc>
      </w:tr>
      <w:tr w:rsidR="00295DDB" w:rsidRPr="00FD1EE4" w14:paraId="47CD59C7" w14:textId="77777777" w:rsidTr="00DD4B8A">
        <w:tc>
          <w:tcPr>
            <w:tcW w:w="2835" w:type="dxa"/>
            <w:shd w:val="clear" w:color="auto" w:fill="D9E2F3"/>
            <w:vAlign w:val="center"/>
          </w:tcPr>
          <w:p w14:paraId="22AC74AC" w14:textId="77777777" w:rsidR="00295DDB" w:rsidRPr="00FD1EE4" w:rsidRDefault="00295DD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D04AF7E" w14:textId="77777777" w:rsidR="00295DDB" w:rsidRPr="00FD1EE4" w:rsidRDefault="00295DDB" w:rsidP="008F6325">
            <w:pPr>
              <w:spacing w:before="240" w:after="240"/>
              <w:rPr>
                <w:rFonts w:ascii="GHEA Grapalat" w:eastAsia="GHEA Grapalat" w:hAnsi="GHEA Grapalat" w:cs="GHEA Grapalat"/>
              </w:rPr>
            </w:pPr>
          </w:p>
        </w:tc>
      </w:tr>
    </w:tbl>
    <w:p w14:paraId="2BF9FB70" w14:textId="77777777" w:rsidR="00295DDB" w:rsidRPr="00FD1EE4" w:rsidRDefault="00295DDB"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2FD0DA" w14:textId="77777777" w:rsidR="00295DDB" w:rsidRPr="00FD1EE4" w:rsidRDefault="00295DDB"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295DDB" w:rsidRPr="00FD1EE4" w:rsidRDefault="00295DDB"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295DDB" w:rsidRPr="00FD1EE4" w14:paraId="0B63F96A" w14:textId="77777777" w:rsidTr="00DD4B8A">
        <w:tc>
          <w:tcPr>
            <w:tcW w:w="9016" w:type="dxa"/>
            <w:shd w:val="clear" w:color="auto" w:fill="DEEAF6"/>
          </w:tcPr>
          <w:p w14:paraId="0F5001DB" w14:textId="77777777" w:rsidR="00295DDB" w:rsidRPr="00DD4B8A" w:rsidRDefault="00295DDB"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295DDB" w:rsidRPr="00FD1EE4" w14:paraId="3CA9B8D4" w14:textId="77777777" w:rsidTr="00DD4B8A">
        <w:trPr>
          <w:trHeight w:val="10187"/>
        </w:trPr>
        <w:tc>
          <w:tcPr>
            <w:tcW w:w="9016" w:type="dxa"/>
            <w:shd w:val="clear" w:color="auto" w:fill="auto"/>
          </w:tcPr>
          <w:p w14:paraId="15641C98" w14:textId="77777777" w:rsidR="00295DDB" w:rsidRPr="00DD4B8A" w:rsidRDefault="00295DDB" w:rsidP="008F6325">
            <w:pPr>
              <w:rPr>
                <w:rFonts w:ascii="GHEA Grapalat" w:eastAsia="GHEA Grapalat" w:hAnsi="GHEA Grapalat" w:cs="GHEA Grapalat"/>
                <w:b/>
                <w:color w:val="000000"/>
              </w:rPr>
            </w:pPr>
          </w:p>
        </w:tc>
      </w:tr>
    </w:tbl>
    <w:p w14:paraId="56246D0A" w14:textId="77777777" w:rsidR="00295DDB" w:rsidRPr="00FD1EE4" w:rsidRDefault="00295DDB" w:rsidP="008F6325">
      <w:pPr>
        <w:pBdr>
          <w:top w:val="nil"/>
          <w:left w:val="nil"/>
          <w:bottom w:val="nil"/>
          <w:right w:val="nil"/>
          <w:between w:val="nil"/>
        </w:pBdr>
        <w:rPr>
          <w:rFonts w:ascii="GHEA Grapalat" w:eastAsia="GHEA Grapalat" w:hAnsi="GHEA Grapalat" w:cs="GHEA Grapalat"/>
          <w:b/>
          <w:color w:val="000000"/>
        </w:rPr>
      </w:pPr>
    </w:p>
    <w:p w14:paraId="4E77F22C" w14:textId="77777777" w:rsidR="00295DDB" w:rsidRPr="00A66FC2" w:rsidRDefault="00295DDB" w:rsidP="008F6325">
      <w:pPr>
        <w:pStyle w:val="31"/>
        <w:spacing w:line="240" w:lineRule="auto"/>
        <w:jc w:val="right"/>
        <w:rPr>
          <w:rFonts w:ascii="GHEA Grapalat" w:hAnsi="GHEA Grapalat" w:cs="Arial"/>
          <w:b/>
        </w:rPr>
      </w:pPr>
    </w:p>
    <w:p w14:paraId="6A925E25" w14:textId="77777777" w:rsidR="00295DDB" w:rsidRDefault="00295DDB" w:rsidP="008F6325">
      <w:pPr>
        <w:pStyle w:val="31"/>
        <w:spacing w:line="240" w:lineRule="auto"/>
        <w:ind w:firstLine="0"/>
        <w:jc w:val="left"/>
        <w:rPr>
          <w:rFonts w:ascii="GHEA Grapalat" w:hAnsi="GHEA Grapalat"/>
          <w:i/>
          <w:sz w:val="16"/>
          <w:szCs w:val="16"/>
          <w:lang w:val="hy-AM"/>
        </w:rPr>
      </w:pPr>
    </w:p>
    <w:p w14:paraId="0C329B52" w14:textId="77777777" w:rsidR="00295DDB" w:rsidRDefault="00295DDB" w:rsidP="008F6325">
      <w:pPr>
        <w:pStyle w:val="31"/>
        <w:spacing w:line="240" w:lineRule="auto"/>
        <w:ind w:firstLine="0"/>
        <w:jc w:val="left"/>
        <w:rPr>
          <w:rFonts w:ascii="GHEA Grapalat" w:hAnsi="GHEA Grapalat"/>
          <w:i/>
          <w:sz w:val="16"/>
          <w:szCs w:val="16"/>
          <w:lang w:val="hy-AM"/>
        </w:rPr>
      </w:pPr>
    </w:p>
    <w:p w14:paraId="0C7D3F28" w14:textId="77777777" w:rsidR="00295DDB" w:rsidRDefault="00295DDB" w:rsidP="008F6325">
      <w:pPr>
        <w:pStyle w:val="31"/>
        <w:spacing w:line="240" w:lineRule="auto"/>
        <w:ind w:firstLine="0"/>
        <w:jc w:val="left"/>
        <w:rPr>
          <w:rFonts w:ascii="GHEA Grapalat" w:hAnsi="GHEA Grapalat"/>
          <w:i/>
          <w:sz w:val="16"/>
          <w:szCs w:val="16"/>
          <w:lang w:val="hy-AM"/>
        </w:rPr>
      </w:pPr>
    </w:p>
    <w:p w14:paraId="3BEC9502" w14:textId="77777777" w:rsidR="00295DDB" w:rsidRDefault="00295DDB" w:rsidP="008F6325">
      <w:pPr>
        <w:pStyle w:val="31"/>
        <w:spacing w:line="240" w:lineRule="auto"/>
        <w:ind w:firstLine="0"/>
        <w:jc w:val="left"/>
        <w:rPr>
          <w:rFonts w:ascii="GHEA Grapalat" w:hAnsi="GHEA Grapalat"/>
          <w:i/>
          <w:sz w:val="16"/>
          <w:szCs w:val="16"/>
          <w:lang w:val="hy-AM"/>
        </w:rPr>
      </w:pPr>
    </w:p>
    <w:p w14:paraId="7E1D3F65" w14:textId="77777777" w:rsidR="00295DDB" w:rsidRDefault="00295DDB" w:rsidP="008F6325">
      <w:pPr>
        <w:pStyle w:val="31"/>
        <w:spacing w:line="240" w:lineRule="auto"/>
        <w:ind w:firstLine="0"/>
        <w:jc w:val="left"/>
        <w:rPr>
          <w:rFonts w:ascii="GHEA Grapalat" w:hAnsi="GHEA Grapalat"/>
          <w:b/>
          <w:lang w:val="hy-AM"/>
        </w:rPr>
      </w:pPr>
    </w:p>
    <w:p w14:paraId="43160572" w14:textId="77777777" w:rsidR="00295DDB" w:rsidRDefault="00295DDB" w:rsidP="008F6325">
      <w:pPr>
        <w:pStyle w:val="31"/>
        <w:spacing w:line="240" w:lineRule="auto"/>
        <w:ind w:firstLine="0"/>
        <w:jc w:val="left"/>
        <w:rPr>
          <w:rFonts w:ascii="GHEA Grapalat" w:hAnsi="GHEA Grapalat"/>
          <w:b/>
          <w:lang w:val="hy-AM"/>
        </w:rPr>
      </w:pPr>
    </w:p>
    <w:p w14:paraId="3EDBB4B7" w14:textId="77777777" w:rsidR="00295DDB" w:rsidRDefault="00295DDB" w:rsidP="008F6325">
      <w:pPr>
        <w:pStyle w:val="31"/>
        <w:spacing w:line="240" w:lineRule="auto"/>
        <w:ind w:firstLine="0"/>
        <w:jc w:val="left"/>
        <w:rPr>
          <w:rFonts w:ascii="GHEA Grapalat" w:hAnsi="GHEA Grapalat"/>
          <w:b/>
          <w:lang w:val="hy-AM"/>
        </w:rPr>
      </w:pPr>
    </w:p>
    <w:p w14:paraId="0DB0A334" w14:textId="77777777" w:rsidR="00295DDB" w:rsidRDefault="00295DDB" w:rsidP="008F6325">
      <w:pPr>
        <w:pStyle w:val="31"/>
        <w:spacing w:line="240" w:lineRule="auto"/>
        <w:ind w:firstLine="0"/>
        <w:jc w:val="left"/>
        <w:rPr>
          <w:rFonts w:ascii="GHEA Grapalat" w:hAnsi="GHEA Grapalat"/>
          <w:b/>
          <w:lang w:val="hy-AM"/>
        </w:rPr>
      </w:pPr>
    </w:p>
    <w:p w14:paraId="4C71C9BF" w14:textId="77777777" w:rsidR="00295DDB" w:rsidRDefault="00295DDB" w:rsidP="008F6325">
      <w:pPr>
        <w:spacing w:line="360" w:lineRule="auto"/>
        <w:jc w:val="center"/>
        <w:rPr>
          <w:rFonts w:ascii="GHEA Grapalat" w:eastAsia="GHEA Grapalat" w:hAnsi="GHEA Grapalat" w:cs="GHEA Grapalat"/>
          <w:b/>
        </w:rPr>
      </w:pPr>
    </w:p>
    <w:p w14:paraId="445585A5" w14:textId="77777777" w:rsidR="00295DDB" w:rsidRDefault="00295DDB" w:rsidP="008F6325">
      <w:pPr>
        <w:spacing w:line="360" w:lineRule="auto"/>
        <w:jc w:val="center"/>
        <w:rPr>
          <w:rFonts w:ascii="GHEA Grapalat" w:eastAsia="GHEA Grapalat" w:hAnsi="GHEA Grapalat" w:cs="GHEA Grapalat"/>
          <w:b/>
        </w:rPr>
      </w:pPr>
    </w:p>
    <w:p w14:paraId="1FF4DBF1" w14:textId="77777777" w:rsidR="00295DDB" w:rsidRDefault="00295DDB"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A66D98" w14:textId="77777777" w:rsidR="00295DDB" w:rsidRDefault="00295DDB"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EC706CE" w14:textId="77777777" w:rsidR="00295DDB" w:rsidRDefault="00295DD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45CFB95" w14:textId="77777777" w:rsidR="00295DDB" w:rsidRPr="00FA6936"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6E2C4896" w14:textId="77777777" w:rsidR="00295DDB" w:rsidRPr="00FA6936" w:rsidRDefault="00295DDB"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33E98AF1" w14:textId="77777777" w:rsidR="00295DDB" w:rsidRDefault="00295DDB"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2184217C" w14:textId="77777777" w:rsidR="00295DDB" w:rsidRDefault="00295DDB" w:rsidP="008F6325">
      <w:pPr>
        <w:spacing w:line="276" w:lineRule="auto"/>
        <w:ind w:firstLine="567"/>
        <w:jc w:val="both"/>
        <w:rPr>
          <w:rFonts w:ascii="GHEA Grapalat" w:eastAsia="GHEA Grapalat" w:hAnsi="GHEA Grapalat" w:cs="GHEA Grapalat"/>
        </w:rPr>
      </w:pPr>
    </w:p>
    <w:p w14:paraId="65055508" w14:textId="77777777" w:rsidR="00295DDB" w:rsidRDefault="00295DD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89BFC95"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3335B074"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2DBF2131"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69207B" w14:textId="77777777" w:rsidR="00295DDB" w:rsidRDefault="00295DDB"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140FD3B2" w14:textId="77777777" w:rsidR="00295DDB" w:rsidRDefault="00295DD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3E39124E"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800E7B"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1B85DDA" w14:textId="77777777" w:rsidR="00295DDB" w:rsidRDefault="00295DDB"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8F52D85" w14:textId="77777777" w:rsidR="00295DDB" w:rsidRDefault="00295DD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DFF913"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B630964"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16C4A13"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2628169"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59D6E443" w14:textId="77777777" w:rsidR="00295DDB" w:rsidRPr="008C104F" w:rsidRDefault="00295DD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3FFBF00" w14:textId="77777777" w:rsidR="00295DDB" w:rsidRPr="008C104F" w:rsidRDefault="00295DD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54F229E" w14:textId="77777777" w:rsidR="00295DDB" w:rsidRPr="008C104F" w:rsidRDefault="00295DD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67EFC30A" w14:textId="77777777" w:rsidR="00295DDB" w:rsidRPr="008C104F"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741A46F3" w14:textId="77777777" w:rsidR="00295DDB" w:rsidRPr="008C104F" w:rsidRDefault="00295DD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F20BCD5" w14:textId="77777777" w:rsidR="00295DDB" w:rsidRPr="008C104F" w:rsidRDefault="00295DD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5F9083B" w14:textId="77777777" w:rsidR="00295DDB" w:rsidRPr="008C104F" w:rsidRDefault="00295DD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DBD728A" w14:textId="77777777" w:rsidR="00295DDB" w:rsidRPr="008C104F" w:rsidRDefault="00295DD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7DFC6F7" w14:textId="77777777" w:rsidR="00295DDB" w:rsidRPr="008C104F" w:rsidRDefault="00295DD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1EE0B95D"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2E33F123"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9B6A914" w14:textId="77777777" w:rsidR="00295DDB" w:rsidRDefault="00295DDB"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F81242F" w14:textId="77777777" w:rsidR="00295DDB" w:rsidRDefault="00295DD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855D03A"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3F2220E7" w14:textId="77777777" w:rsidR="00295DDB"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295DDB" w:rsidRPr="005B15D8" w:rsidRDefault="00295DD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C51CA12" w14:textId="77777777" w:rsidR="00295DDB" w:rsidRDefault="00295DDB"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8C1DA5F" w14:textId="77777777" w:rsidR="00295DDB" w:rsidRPr="00FA6936" w:rsidRDefault="00295DD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1FE35371" w14:textId="77777777" w:rsidR="00295DDB" w:rsidRPr="00FA6936" w:rsidRDefault="00295DD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F04E339" w14:textId="77777777" w:rsidR="00295DDB" w:rsidRPr="00FA6936" w:rsidRDefault="00295DDB" w:rsidP="008F6325">
      <w:pPr>
        <w:pStyle w:val="31"/>
        <w:spacing w:line="240" w:lineRule="auto"/>
        <w:ind w:left="360" w:firstLine="0"/>
        <w:rPr>
          <w:rFonts w:ascii="GHEA Grapalat" w:hAnsi="GHEA Grapalat" w:cs="Sylfaen"/>
          <w:i/>
          <w:sz w:val="16"/>
          <w:szCs w:val="16"/>
          <w:lang w:val="hy-AM" w:eastAsia="ru-RU"/>
        </w:rPr>
      </w:pPr>
    </w:p>
    <w:p w14:paraId="298E055C" w14:textId="77777777" w:rsidR="00295DDB" w:rsidRPr="00FA6936" w:rsidRDefault="00295DDB" w:rsidP="008F6325">
      <w:pPr>
        <w:pStyle w:val="31"/>
        <w:spacing w:line="240" w:lineRule="auto"/>
        <w:ind w:left="360" w:firstLine="0"/>
        <w:rPr>
          <w:rFonts w:ascii="GHEA Grapalat" w:hAnsi="GHEA Grapalat" w:cs="Sylfaen"/>
          <w:i/>
          <w:sz w:val="16"/>
          <w:szCs w:val="16"/>
          <w:lang w:val="hy-AM" w:eastAsia="ru-RU"/>
        </w:rPr>
      </w:pPr>
    </w:p>
    <w:p w14:paraId="48705371" w14:textId="77777777" w:rsidR="00295DDB" w:rsidRPr="00FA6936" w:rsidRDefault="00295DDB" w:rsidP="008F6325">
      <w:pPr>
        <w:pStyle w:val="31"/>
        <w:spacing w:line="240" w:lineRule="auto"/>
        <w:ind w:left="360" w:firstLine="0"/>
        <w:rPr>
          <w:rFonts w:ascii="GHEA Grapalat" w:hAnsi="GHEA Grapalat" w:cs="Sylfaen"/>
          <w:i/>
          <w:sz w:val="16"/>
          <w:szCs w:val="16"/>
          <w:lang w:val="hy-AM" w:eastAsia="ru-RU"/>
        </w:rPr>
      </w:pPr>
    </w:p>
    <w:p w14:paraId="183DF8A9" w14:textId="77777777" w:rsidR="00295DDB" w:rsidRPr="00FA6936" w:rsidRDefault="00295DDB" w:rsidP="008F6325">
      <w:pPr>
        <w:pStyle w:val="31"/>
        <w:spacing w:line="240" w:lineRule="auto"/>
        <w:ind w:left="360" w:firstLine="0"/>
        <w:rPr>
          <w:rFonts w:ascii="GHEA Grapalat" w:hAnsi="GHEA Grapalat" w:cs="Sylfaen"/>
          <w:i/>
          <w:sz w:val="16"/>
          <w:szCs w:val="16"/>
          <w:lang w:val="hy-AM" w:eastAsia="ru-RU"/>
        </w:rPr>
      </w:pPr>
    </w:p>
    <w:p w14:paraId="1C79205F" w14:textId="77777777" w:rsidR="00295DDB" w:rsidRPr="00FA6936" w:rsidRDefault="00295DDB" w:rsidP="008F6325">
      <w:pPr>
        <w:pStyle w:val="31"/>
        <w:spacing w:line="240" w:lineRule="auto"/>
        <w:ind w:left="360" w:firstLine="0"/>
        <w:rPr>
          <w:rFonts w:ascii="GHEA Grapalat" w:hAnsi="GHEA Grapalat" w:cs="Sylfaen"/>
          <w:i/>
          <w:sz w:val="16"/>
          <w:szCs w:val="16"/>
          <w:lang w:val="hy-AM" w:eastAsia="ru-RU"/>
        </w:rPr>
      </w:pPr>
    </w:p>
    <w:p w14:paraId="6DDBA018" w14:textId="77777777" w:rsidR="00295DDB" w:rsidRPr="00FA6936" w:rsidRDefault="00295DDB" w:rsidP="008F6325">
      <w:pPr>
        <w:pStyle w:val="31"/>
        <w:spacing w:line="240" w:lineRule="auto"/>
        <w:ind w:left="360" w:firstLine="0"/>
        <w:rPr>
          <w:rFonts w:ascii="GHEA Grapalat" w:hAnsi="GHEA Grapalat" w:cs="Sylfaen"/>
          <w:i/>
          <w:sz w:val="16"/>
          <w:szCs w:val="16"/>
          <w:lang w:val="hy-AM" w:eastAsia="ru-RU"/>
        </w:rPr>
      </w:pPr>
    </w:p>
    <w:p w14:paraId="1D99B2C8" w14:textId="77777777" w:rsidR="00295DDB" w:rsidRPr="00FA6936" w:rsidRDefault="00295DDB" w:rsidP="008F6325">
      <w:pPr>
        <w:pStyle w:val="31"/>
        <w:spacing w:line="240" w:lineRule="auto"/>
        <w:ind w:left="360" w:firstLine="0"/>
        <w:rPr>
          <w:rFonts w:ascii="GHEA Grapalat" w:hAnsi="GHEA Grapalat" w:cs="Sylfaen"/>
          <w:i/>
          <w:sz w:val="16"/>
          <w:szCs w:val="16"/>
          <w:lang w:val="hy-AM" w:eastAsia="ru-RU"/>
        </w:rPr>
      </w:pPr>
    </w:p>
    <w:p w14:paraId="2C6C5216" w14:textId="77777777" w:rsidR="00295DDB" w:rsidRPr="00FA6936" w:rsidRDefault="00295DDB"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295EF02" w14:textId="77777777" w:rsidR="00295DDB" w:rsidRPr="00A66FC2" w:rsidRDefault="00295DDB"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5CFEF179" w14:textId="77777777" w:rsidR="00295DDB" w:rsidRPr="0039302D" w:rsidRDefault="00295DDB" w:rsidP="00CE3A99">
      <w:pPr>
        <w:jc w:val="both"/>
        <w:rPr>
          <w:rFonts w:ascii="GHEA Grapalat" w:hAnsi="GHEA Grapalat" w:cs="Sylfaen"/>
          <w:sz w:val="20"/>
          <w:lang w:val="hy-AM"/>
        </w:rPr>
      </w:pPr>
    </w:p>
  </w:footnote>
  <w:footnote w:id="3">
    <w:p w14:paraId="3B828F51" w14:textId="77777777" w:rsidR="00295DDB" w:rsidRPr="001E7733" w:rsidRDefault="00295DDB"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1AC0E088" w14:textId="77777777" w:rsidR="00295DDB" w:rsidRPr="0015088E" w:rsidRDefault="00295DDB"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4728D88" w14:textId="77777777" w:rsidR="00295DDB" w:rsidRPr="001E7733" w:rsidDel="00856FDE" w:rsidRDefault="00295DDB" w:rsidP="00B2572B">
      <w:pPr>
        <w:pStyle w:val="af2"/>
        <w:rPr>
          <w:del w:id="12" w:author="User" w:date="2019-05-26T09:57:00Z"/>
          <w:i/>
          <w:lang w:val="af-ZA"/>
        </w:rPr>
      </w:pPr>
    </w:p>
  </w:footnote>
  <w:footnote w:id="4">
    <w:p w14:paraId="1B19426D" w14:textId="4B8BFA9B" w:rsidR="00295DDB" w:rsidRPr="00F50E0A" w:rsidDel="001B2C6E" w:rsidRDefault="00295DDB" w:rsidP="007678FA">
      <w:pPr>
        <w:pStyle w:val="af2"/>
        <w:rPr>
          <w:del w:id="13" w:author="User" w:date="2019-05-26T11:21:00Z"/>
          <w:lang w:val="af-ZA"/>
        </w:rPr>
      </w:pPr>
    </w:p>
  </w:footnote>
  <w:footnote w:id="5">
    <w:p w14:paraId="15128FC5" w14:textId="79227395" w:rsidR="00295DDB" w:rsidRPr="00B004E0" w:rsidRDefault="00295DDB" w:rsidP="007678FA">
      <w:pPr>
        <w:pStyle w:val="af2"/>
        <w:jc w:val="both"/>
        <w:rPr>
          <w:vertAlign w:val="superscript"/>
          <w:lang w:val="af-ZA"/>
        </w:rPr>
      </w:pPr>
    </w:p>
    <w:p w14:paraId="07AF0A33" w14:textId="77777777" w:rsidR="00295DDB" w:rsidDel="00343637" w:rsidRDefault="00295DDB" w:rsidP="007678FA">
      <w:pPr>
        <w:pStyle w:val="af2"/>
        <w:rPr>
          <w:del w:id="14" w:author="User" w:date="2019-05-26T11:24:00Z"/>
        </w:rPr>
      </w:pPr>
    </w:p>
  </w:footnote>
  <w:footnote w:id="6">
    <w:p w14:paraId="32120A5A" w14:textId="77777777" w:rsidR="00295DDB" w:rsidRDefault="00295DDB" w:rsidP="007678FA">
      <w:pPr>
        <w:pStyle w:val="af2"/>
        <w:jc w:val="both"/>
        <w:rPr>
          <w:rFonts w:ascii="GHEA Grapalat" w:hAnsi="GHEA Grapalat"/>
          <w:i/>
          <w:sz w:val="16"/>
          <w:szCs w:val="24"/>
          <w:lang w:val="en-US" w:eastAsia="en-US"/>
        </w:rPr>
      </w:pPr>
      <w:r w:rsidRPr="00E81BDB">
        <w:rPr>
          <w:color w:val="FFFFFF"/>
          <w:vertAlign w:val="superscript"/>
          <w:lang w:val="hy-AM"/>
        </w:rPr>
        <w:t>35</w:t>
      </w:r>
      <w:r w:rsidRPr="00E81BDB">
        <w:rPr>
          <w:vertAlign w:val="superscript"/>
          <w:lang w:val="hy-AM"/>
        </w:rPr>
        <w:t xml:space="preserve"> 2</w:t>
      </w:r>
      <w:r>
        <w:rPr>
          <w:vertAlign w:val="superscript"/>
          <w:lang w:val="en-US"/>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295DDB" w:rsidRPr="00F934D2" w:rsidDel="00D90DD6" w:rsidRDefault="00295DDB" w:rsidP="007678FA">
      <w:pPr>
        <w:pStyle w:val="af2"/>
        <w:jc w:val="both"/>
        <w:rPr>
          <w:del w:id="15" w:author="User" w:date="2019-05-26T11:28:00Z"/>
          <w:lang w:val="en-US"/>
        </w:rPr>
      </w:pPr>
      <w:r>
        <w:rPr>
          <w:rFonts w:ascii="GHEA Grapalat" w:hAnsi="GHEA Grapalat"/>
          <w:i/>
          <w:sz w:val="16"/>
          <w:szCs w:val="24"/>
          <w:lang w:val="en-US" w:eastAsia="en-US"/>
        </w:rPr>
        <w:t xml:space="preserve"> </w:t>
      </w:r>
      <w:r>
        <w:rPr>
          <w:rFonts w:ascii="Sylfaen" w:hAnsi="Sylfaen"/>
          <w:sz w:val="22"/>
          <w:szCs w:val="22"/>
          <w:vertAlign w:val="superscript"/>
          <w:lang w:val="en-US"/>
        </w:rPr>
        <w:t xml:space="preserve">   </w:t>
      </w:r>
      <w:r w:rsidRPr="001330C0">
        <w:rPr>
          <w:rFonts w:ascii="Sylfaen" w:hAnsi="Sylfaen"/>
          <w:sz w:val="22"/>
          <w:szCs w:val="22"/>
          <w:vertAlign w:val="superscript"/>
          <w:lang w:val="hy-AM"/>
        </w:rPr>
        <w:t>2</w:t>
      </w:r>
      <w:r>
        <w:rPr>
          <w:rFonts w:ascii="Sylfaen" w:hAnsi="Sylfaen"/>
          <w:sz w:val="22"/>
          <w:szCs w:val="22"/>
          <w:vertAlign w:val="superscript"/>
          <w:lang w:val="en-US"/>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14:paraId="721CA74B" w14:textId="0601ECD5" w:rsidR="00295DDB" w:rsidRPr="008D0F13" w:rsidRDefault="00295DDB" w:rsidP="00BF38AB">
      <w:pPr>
        <w:pStyle w:val="af2"/>
        <w:jc w:val="both"/>
      </w:pPr>
      <w:r>
        <w:rPr>
          <w:rStyle w:val="af6"/>
        </w:rPr>
        <w:t>24</w:t>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8">
    <w:p w14:paraId="504AEDFE" w14:textId="77777777" w:rsidR="00295DDB" w:rsidRPr="00560A40" w:rsidRDefault="00295DDB"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5990BF4" w14:textId="77777777" w:rsidR="00295DDB" w:rsidRPr="00560A40" w:rsidRDefault="00295DDB" w:rsidP="007678FA">
      <w:pPr>
        <w:pStyle w:val="af2"/>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9380197"/>
    <w:multiLevelType w:val="multilevel"/>
    <w:tmpl w:val="654A5D2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1A96735"/>
    <w:multiLevelType w:val="multilevel"/>
    <w:tmpl w:val="49885174"/>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3"/>
  </w:num>
  <w:num w:numId="26">
    <w:abstractNumId w:val="16"/>
  </w:num>
  <w:num w:numId="27">
    <w:abstractNumId w:val="20"/>
  </w:num>
  <w:num w:numId="28">
    <w:abstractNumId w:val="9"/>
  </w:num>
  <w:num w:numId="29">
    <w:abstractNumId w:val="8"/>
  </w:num>
  <w:num w:numId="30">
    <w:abstractNumId w:val="12"/>
  </w:num>
  <w:num w:numId="31">
    <w:abstractNumId w:val="19"/>
  </w:num>
  <w:num w:numId="32">
    <w:abstractNumId w:val="23"/>
  </w:num>
  <w:num w:numId="33">
    <w:abstractNumId w:val="1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6BAD"/>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117"/>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02A8"/>
    <w:rsid w:val="00291919"/>
    <w:rsid w:val="00291EFF"/>
    <w:rsid w:val="002926D4"/>
    <w:rsid w:val="00293A25"/>
    <w:rsid w:val="00293A76"/>
    <w:rsid w:val="002941F2"/>
    <w:rsid w:val="00294BD5"/>
    <w:rsid w:val="00294FFF"/>
    <w:rsid w:val="0029515A"/>
    <w:rsid w:val="00295C33"/>
    <w:rsid w:val="00295DDB"/>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935"/>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67781"/>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6861"/>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5386"/>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406A"/>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0FE3"/>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07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863"/>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2E4"/>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76F"/>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46FE"/>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D3A90-AFA6-47FF-A8DF-D525E8E5A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59</Pages>
  <Words>16347</Words>
  <Characters>93183</Characters>
  <Application>Microsoft Office Word</Application>
  <DocSecurity>0</DocSecurity>
  <Lines>776</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109312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23</cp:revision>
  <cp:lastPrinted>2018-02-16T07:12:00Z</cp:lastPrinted>
  <dcterms:created xsi:type="dcterms:W3CDTF">2022-10-31T10:38:00Z</dcterms:created>
  <dcterms:modified xsi:type="dcterms:W3CDTF">2023-11-22T05:56:00Z</dcterms:modified>
</cp:coreProperties>
</file>